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vAlign w:val="center"/>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77777777" w:rsidR="0093492E" w:rsidRDefault="0026038D" w:rsidP="0026038D">
      <w:pPr>
        <w:pStyle w:val="Documentnumber"/>
      </w:pPr>
      <w:r>
        <w:t>1</w:t>
      </w:r>
      <w:r w:rsidR="00914330" w:rsidRPr="00914330">
        <w:rPr>
          <w:highlight w:val="yellow"/>
        </w:rPr>
        <w:t>???</w:t>
      </w:r>
    </w:p>
    <w:p w14:paraId="57E1F08C" w14:textId="77777777" w:rsidR="0026038D" w:rsidRDefault="0026038D" w:rsidP="003274DB"/>
    <w:p w14:paraId="11D6158F" w14:textId="6C87ED18" w:rsidR="00776004" w:rsidRPr="00ED4450" w:rsidRDefault="006C251E" w:rsidP="006218E8">
      <w:pPr>
        <w:pStyle w:val="Documentname"/>
      </w:pPr>
      <w:r>
        <w:rPr>
          <w:bCs/>
        </w:rPr>
        <w:t xml:space="preserve">IALA GUideline on </w:t>
      </w:r>
      <w:r w:rsidR="009E7640">
        <w:rPr>
          <w:bCs/>
        </w:rPr>
        <w:t xml:space="preserve">integration and use of </w:t>
      </w:r>
      <w:r w:rsidR="00C015F9" w:rsidRPr="00C015F9">
        <w:rPr>
          <w:bCs/>
        </w:rPr>
        <w:t>International Mobile Telecommunications</w:t>
      </w:r>
      <w:r w:rsidR="00245A60">
        <w:rPr>
          <w:bCs/>
        </w:rPr>
        <w:t xml:space="preserve"> (IMT)</w:t>
      </w:r>
      <w:r w:rsidR="00C015F9">
        <w:rPr>
          <w:bCs/>
        </w:rPr>
        <w:t xml:space="preserve"> </w:t>
      </w:r>
      <w:r w:rsidR="009E7640">
        <w:rPr>
          <w:bCs/>
        </w:rPr>
        <w:t xml:space="preserve"> technologies</w:t>
      </w:r>
      <w:r w:rsidR="00623564">
        <w:rPr>
          <w:bCs/>
        </w:rPr>
        <w:t xml:space="preserve"> by aton authorities</w:t>
      </w:r>
    </w:p>
    <w:p w14:paraId="5D05DB99" w14:textId="77777777" w:rsidR="00CF49CC" w:rsidRDefault="00CF49CC" w:rsidP="00D74AE1"/>
    <w:p w14:paraId="44C675D1" w14:textId="77777777" w:rsidR="004E0BBB" w:rsidRDefault="004E0BBB" w:rsidP="00D74AE1"/>
    <w:p w14:paraId="0CA2A8B9" w14:textId="77777777" w:rsidR="004E0BBB" w:rsidRDefault="004E0BBB" w:rsidP="00D74AE1"/>
    <w:p w14:paraId="572F73DC" w14:textId="77777777" w:rsidR="004E0BBB" w:rsidRDefault="004E0BBB" w:rsidP="00D74AE1"/>
    <w:p w14:paraId="4E43C20F" w14:textId="77777777" w:rsidR="004E0BBB" w:rsidRDefault="004E0BBB" w:rsidP="00D74AE1"/>
    <w:p w14:paraId="1878A26D" w14:textId="77777777" w:rsidR="004E0BBB" w:rsidRDefault="004E0BBB" w:rsidP="00D74AE1"/>
    <w:p w14:paraId="66FBF56E" w14:textId="77777777"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60FFC4E4" w14:textId="77777777" w:rsidR="004E0BBB" w:rsidRDefault="004E0BBB" w:rsidP="00D74AE1"/>
    <w:p w14:paraId="4F315A89" w14:textId="77777777" w:rsidR="004E0BBB" w:rsidRDefault="004E0BBB" w:rsidP="00D74AE1"/>
    <w:p w14:paraId="336B2657" w14:textId="77777777" w:rsidR="004E0BBB" w:rsidRDefault="004E0BBB" w:rsidP="004E0BBB">
      <w:pPr>
        <w:pStyle w:val="Editionnumber"/>
      </w:pPr>
      <w:r>
        <w:t>Edition 1.0</w:t>
      </w:r>
    </w:p>
    <w:p w14:paraId="30AAB903" w14:textId="77777777" w:rsidR="004E0BBB" w:rsidRDefault="00600C2B" w:rsidP="004E0BBB">
      <w:pPr>
        <w:pStyle w:val="Documentdate"/>
      </w:pPr>
      <w:r>
        <w:t>Document date</w:t>
      </w:r>
    </w:p>
    <w:p w14:paraId="20888707" w14:textId="77777777" w:rsidR="00BC27F6" w:rsidRDefault="00BC27F6" w:rsidP="00D74AE1">
      <w:pPr>
        <w:sectPr w:rsidR="00BC27F6"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414CBFB" w14:textId="77777777" w:rsidTr="005E4659">
        <w:tc>
          <w:tcPr>
            <w:tcW w:w="1908" w:type="dxa"/>
          </w:tcPr>
          <w:p w14:paraId="0A35674F" w14:textId="77777777" w:rsidR="00914E26" w:rsidRPr="00460028" w:rsidRDefault="00914E26" w:rsidP="00414698">
            <w:pPr>
              <w:pStyle w:val="Tableheading"/>
            </w:pPr>
            <w:r w:rsidRPr="00460028">
              <w:t>Date</w:t>
            </w:r>
          </w:p>
        </w:tc>
        <w:tc>
          <w:tcPr>
            <w:tcW w:w="3576" w:type="dxa"/>
          </w:tcPr>
          <w:p w14:paraId="3DC9030A" w14:textId="77777777" w:rsidR="00914E26" w:rsidRPr="00460028" w:rsidRDefault="00914E26" w:rsidP="00414698">
            <w:pPr>
              <w:pStyle w:val="Tableheading"/>
            </w:pPr>
            <w:r w:rsidRPr="00460028">
              <w:t>Page / Section Revised</w:t>
            </w:r>
          </w:p>
        </w:tc>
        <w:tc>
          <w:tcPr>
            <w:tcW w:w="5001" w:type="dxa"/>
          </w:tcPr>
          <w:p w14:paraId="63865918" w14:textId="77777777" w:rsidR="00914E26" w:rsidRPr="00460028" w:rsidRDefault="00914E26" w:rsidP="00414698">
            <w:pPr>
              <w:pStyle w:val="Tableheading"/>
            </w:pPr>
            <w:r w:rsidRPr="00460028">
              <w:t>Requirement for Revision</w:t>
            </w:r>
          </w:p>
        </w:tc>
      </w:tr>
      <w:tr w:rsidR="005E4659" w:rsidRPr="00460028" w14:paraId="2A076637" w14:textId="77777777" w:rsidTr="005E4659">
        <w:trPr>
          <w:trHeight w:val="851"/>
        </w:trPr>
        <w:tc>
          <w:tcPr>
            <w:tcW w:w="1908" w:type="dxa"/>
            <w:vAlign w:val="center"/>
          </w:tcPr>
          <w:p w14:paraId="1CE222FE" w14:textId="77777777" w:rsidR="00914E26" w:rsidRPr="00C27E08" w:rsidRDefault="006218E8" w:rsidP="00914E26">
            <w:pPr>
              <w:pStyle w:val="Tabletext"/>
            </w:pPr>
            <w:r>
              <w:t>month/year approved by Council</w:t>
            </w:r>
          </w:p>
        </w:tc>
        <w:tc>
          <w:tcPr>
            <w:tcW w:w="3576" w:type="dxa"/>
            <w:vAlign w:val="center"/>
          </w:tcPr>
          <w:p w14:paraId="2A6536B4" w14:textId="77777777" w:rsidR="00914E26" w:rsidRPr="00C27E08" w:rsidRDefault="006218E8" w:rsidP="00914E26">
            <w:pPr>
              <w:pStyle w:val="Tabletext"/>
            </w:pPr>
            <w:proofErr w:type="spellStart"/>
            <w:r>
              <w:t>aaaaa</w:t>
            </w:r>
            <w:proofErr w:type="spellEnd"/>
          </w:p>
        </w:tc>
        <w:tc>
          <w:tcPr>
            <w:tcW w:w="5001" w:type="dxa"/>
            <w:vAlign w:val="center"/>
          </w:tcPr>
          <w:p w14:paraId="07F0555C" w14:textId="77777777" w:rsidR="00914E26" w:rsidRPr="00460028" w:rsidRDefault="006218E8" w:rsidP="00914E26">
            <w:pPr>
              <w:pStyle w:val="Tabletext"/>
            </w:pPr>
            <w:proofErr w:type="spellStart"/>
            <w:r>
              <w:t>aaaaaa</w:t>
            </w:r>
            <w:proofErr w:type="spellEnd"/>
          </w:p>
        </w:tc>
      </w:tr>
      <w:tr w:rsidR="005E4659" w:rsidRPr="00460028" w14:paraId="069CE36F" w14:textId="77777777" w:rsidTr="005E4659">
        <w:trPr>
          <w:trHeight w:val="851"/>
        </w:trPr>
        <w:tc>
          <w:tcPr>
            <w:tcW w:w="1908" w:type="dxa"/>
            <w:vAlign w:val="center"/>
          </w:tcPr>
          <w:p w14:paraId="78E923DE" w14:textId="77777777" w:rsidR="00914E26" w:rsidRPr="00460028" w:rsidRDefault="00914E26" w:rsidP="00914E26">
            <w:pPr>
              <w:pStyle w:val="Tabletext"/>
            </w:pPr>
          </w:p>
        </w:tc>
        <w:tc>
          <w:tcPr>
            <w:tcW w:w="3576" w:type="dxa"/>
            <w:vAlign w:val="center"/>
          </w:tcPr>
          <w:p w14:paraId="2311FE53" w14:textId="77777777" w:rsidR="00914E26" w:rsidRPr="00460028" w:rsidRDefault="00914E26" w:rsidP="00914E26">
            <w:pPr>
              <w:pStyle w:val="Tabletext"/>
            </w:pPr>
          </w:p>
        </w:tc>
        <w:tc>
          <w:tcPr>
            <w:tcW w:w="5001" w:type="dxa"/>
            <w:vAlign w:val="center"/>
          </w:tcPr>
          <w:p w14:paraId="0456879A" w14:textId="77777777" w:rsidR="00914E26" w:rsidRPr="00460028" w:rsidRDefault="00914E26" w:rsidP="00914E26">
            <w:pPr>
              <w:pStyle w:val="Tabletext"/>
            </w:pPr>
          </w:p>
        </w:tc>
      </w:tr>
      <w:tr w:rsidR="005E4659" w:rsidRPr="00460028" w14:paraId="232485A2" w14:textId="77777777" w:rsidTr="005E4659">
        <w:trPr>
          <w:trHeight w:val="851"/>
        </w:trPr>
        <w:tc>
          <w:tcPr>
            <w:tcW w:w="1908" w:type="dxa"/>
            <w:vAlign w:val="center"/>
          </w:tcPr>
          <w:p w14:paraId="4BCDCD8D" w14:textId="77777777" w:rsidR="00914E26" w:rsidRPr="00460028" w:rsidRDefault="00914E26" w:rsidP="00914E26">
            <w:pPr>
              <w:pStyle w:val="Tabletext"/>
            </w:pPr>
          </w:p>
        </w:tc>
        <w:tc>
          <w:tcPr>
            <w:tcW w:w="3576" w:type="dxa"/>
            <w:vAlign w:val="center"/>
          </w:tcPr>
          <w:p w14:paraId="315364DA" w14:textId="77777777" w:rsidR="00914E26" w:rsidRPr="00460028" w:rsidRDefault="00914E26" w:rsidP="00914E26">
            <w:pPr>
              <w:pStyle w:val="Tabletext"/>
            </w:pPr>
          </w:p>
        </w:tc>
        <w:tc>
          <w:tcPr>
            <w:tcW w:w="5001" w:type="dxa"/>
            <w:vAlign w:val="center"/>
          </w:tcPr>
          <w:p w14:paraId="6750D5BC" w14:textId="77777777" w:rsidR="00914E26" w:rsidRPr="00460028" w:rsidRDefault="00914E26" w:rsidP="00914E26">
            <w:pPr>
              <w:pStyle w:val="Tabletext"/>
            </w:pPr>
          </w:p>
        </w:tc>
      </w:tr>
      <w:tr w:rsidR="005E4659" w:rsidRPr="00460028" w14:paraId="3E21FE74" w14:textId="77777777" w:rsidTr="005E4659">
        <w:trPr>
          <w:trHeight w:val="851"/>
        </w:trPr>
        <w:tc>
          <w:tcPr>
            <w:tcW w:w="1908" w:type="dxa"/>
            <w:vAlign w:val="center"/>
          </w:tcPr>
          <w:p w14:paraId="4B2766C0" w14:textId="77777777" w:rsidR="00914E26" w:rsidRPr="00460028" w:rsidRDefault="00914E26" w:rsidP="00914E26">
            <w:pPr>
              <w:pStyle w:val="Tabletext"/>
            </w:pPr>
          </w:p>
        </w:tc>
        <w:tc>
          <w:tcPr>
            <w:tcW w:w="3576" w:type="dxa"/>
            <w:vAlign w:val="center"/>
          </w:tcPr>
          <w:p w14:paraId="419DB7DB" w14:textId="77777777" w:rsidR="00914E26" w:rsidRPr="00460028" w:rsidRDefault="00914E26" w:rsidP="00914E26">
            <w:pPr>
              <w:pStyle w:val="Tabletext"/>
            </w:pPr>
          </w:p>
        </w:tc>
        <w:tc>
          <w:tcPr>
            <w:tcW w:w="5001" w:type="dxa"/>
            <w:vAlign w:val="center"/>
          </w:tcPr>
          <w:p w14:paraId="5AA319CF" w14:textId="77777777" w:rsidR="00914E26" w:rsidRPr="00460028" w:rsidRDefault="00914E26" w:rsidP="00914E26">
            <w:pPr>
              <w:pStyle w:val="Tabletext"/>
            </w:pPr>
          </w:p>
        </w:tc>
      </w:tr>
      <w:tr w:rsidR="005E4659" w:rsidRPr="00460028" w14:paraId="12D18128" w14:textId="77777777" w:rsidTr="005E4659">
        <w:trPr>
          <w:trHeight w:val="851"/>
        </w:trPr>
        <w:tc>
          <w:tcPr>
            <w:tcW w:w="1908" w:type="dxa"/>
            <w:vAlign w:val="center"/>
          </w:tcPr>
          <w:p w14:paraId="392B8354" w14:textId="77777777" w:rsidR="00914E26" w:rsidRPr="00460028" w:rsidRDefault="00914E26" w:rsidP="00914E26">
            <w:pPr>
              <w:pStyle w:val="Tabletext"/>
            </w:pPr>
          </w:p>
        </w:tc>
        <w:tc>
          <w:tcPr>
            <w:tcW w:w="3576" w:type="dxa"/>
            <w:vAlign w:val="center"/>
          </w:tcPr>
          <w:p w14:paraId="555A0987" w14:textId="77777777" w:rsidR="00914E26" w:rsidRPr="00460028" w:rsidRDefault="00914E26" w:rsidP="00914E26">
            <w:pPr>
              <w:pStyle w:val="Tabletext"/>
            </w:pPr>
          </w:p>
        </w:tc>
        <w:tc>
          <w:tcPr>
            <w:tcW w:w="5001" w:type="dxa"/>
            <w:vAlign w:val="center"/>
          </w:tcPr>
          <w:p w14:paraId="7A2C5BFA" w14:textId="77777777" w:rsidR="00914E26" w:rsidRPr="00460028" w:rsidRDefault="00914E26" w:rsidP="00914E26">
            <w:pPr>
              <w:pStyle w:val="Tabletext"/>
            </w:pPr>
          </w:p>
        </w:tc>
      </w:tr>
      <w:tr w:rsidR="005E4659" w:rsidRPr="00460028" w14:paraId="75D11504" w14:textId="77777777" w:rsidTr="005E4659">
        <w:trPr>
          <w:trHeight w:val="851"/>
        </w:trPr>
        <w:tc>
          <w:tcPr>
            <w:tcW w:w="1908" w:type="dxa"/>
            <w:vAlign w:val="center"/>
          </w:tcPr>
          <w:p w14:paraId="0A548E69" w14:textId="77777777" w:rsidR="00914E26" w:rsidRPr="00460028" w:rsidRDefault="00914E26" w:rsidP="00914E26">
            <w:pPr>
              <w:pStyle w:val="Tabletext"/>
            </w:pPr>
          </w:p>
        </w:tc>
        <w:tc>
          <w:tcPr>
            <w:tcW w:w="3576" w:type="dxa"/>
            <w:vAlign w:val="center"/>
          </w:tcPr>
          <w:p w14:paraId="68E8126E" w14:textId="77777777" w:rsidR="00914E26" w:rsidRPr="00460028" w:rsidRDefault="00914E26" w:rsidP="00914E26">
            <w:pPr>
              <w:pStyle w:val="Tabletext"/>
            </w:pPr>
          </w:p>
        </w:tc>
        <w:tc>
          <w:tcPr>
            <w:tcW w:w="5001" w:type="dxa"/>
            <w:vAlign w:val="center"/>
          </w:tcPr>
          <w:p w14:paraId="2A180052" w14:textId="77777777" w:rsidR="00914E26" w:rsidRPr="00460028" w:rsidRDefault="00914E26" w:rsidP="00914E26">
            <w:pPr>
              <w:pStyle w:val="Tabletext"/>
            </w:pPr>
          </w:p>
        </w:tc>
      </w:tr>
      <w:tr w:rsidR="005E4659" w:rsidRPr="00460028" w14:paraId="33CD6906" w14:textId="77777777" w:rsidTr="005E4659">
        <w:trPr>
          <w:trHeight w:val="851"/>
        </w:trPr>
        <w:tc>
          <w:tcPr>
            <w:tcW w:w="1908" w:type="dxa"/>
            <w:vAlign w:val="center"/>
          </w:tcPr>
          <w:p w14:paraId="71202260" w14:textId="77777777" w:rsidR="00914E26" w:rsidRPr="00460028" w:rsidRDefault="00914E26" w:rsidP="00914E26">
            <w:pPr>
              <w:pStyle w:val="Tabletext"/>
            </w:pPr>
          </w:p>
        </w:tc>
        <w:tc>
          <w:tcPr>
            <w:tcW w:w="3576" w:type="dxa"/>
            <w:vAlign w:val="center"/>
          </w:tcPr>
          <w:p w14:paraId="78D3BAAD" w14:textId="77777777" w:rsidR="00914E26" w:rsidRPr="00460028" w:rsidRDefault="00914E26" w:rsidP="00914E26">
            <w:pPr>
              <w:pStyle w:val="Tabletext"/>
            </w:pPr>
          </w:p>
        </w:tc>
        <w:tc>
          <w:tcPr>
            <w:tcW w:w="5001" w:type="dxa"/>
            <w:vAlign w:val="center"/>
          </w:tcPr>
          <w:p w14:paraId="6DAD7E26" w14:textId="77777777" w:rsidR="00914E26" w:rsidRPr="00460028" w:rsidRDefault="00914E26" w:rsidP="00914E26">
            <w:pPr>
              <w:pStyle w:val="Tabletext"/>
            </w:pPr>
          </w:p>
        </w:tc>
      </w:tr>
    </w:tbl>
    <w:p w14:paraId="6A42D056" w14:textId="77777777" w:rsidR="00914E26" w:rsidRDefault="00914E26" w:rsidP="00D74AE1"/>
    <w:p w14:paraId="203F662F" w14:textId="77777777" w:rsidR="005E4659" w:rsidRDefault="005E4659" w:rsidP="00914E26">
      <w:pPr>
        <w:spacing w:after="200" w:line="276" w:lineRule="auto"/>
        <w:sectPr w:rsidR="005E4659" w:rsidSect="006C251E">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312943E9" w14:textId="1C228C45" w:rsidR="00FB45A9"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FB45A9">
        <w:t>1</w:t>
      </w:r>
      <w:r w:rsidR="00FB45A9">
        <w:rPr>
          <w:rFonts w:eastAsiaTheme="minorEastAsia"/>
          <w:b w:val="0"/>
          <w:color w:val="auto"/>
          <w:lang w:val="en-US"/>
        </w:rPr>
        <w:tab/>
      </w:r>
      <w:r w:rsidR="00FB45A9">
        <w:t>Introduction</w:t>
      </w:r>
      <w:r w:rsidR="00FB45A9">
        <w:tab/>
      </w:r>
      <w:r w:rsidR="00FB45A9">
        <w:fldChar w:fldCharType="begin"/>
      </w:r>
      <w:r w:rsidR="00FB45A9">
        <w:instrText xml:space="preserve"> PAGEREF _Toc67347925 \h </w:instrText>
      </w:r>
      <w:r w:rsidR="00FB45A9">
        <w:fldChar w:fldCharType="separate"/>
      </w:r>
      <w:r w:rsidR="00FB45A9">
        <w:t>4</w:t>
      </w:r>
      <w:r w:rsidR="00FB45A9">
        <w:fldChar w:fldCharType="end"/>
      </w:r>
    </w:p>
    <w:p w14:paraId="171F0B27" w14:textId="010F054A" w:rsidR="00FB45A9" w:rsidRDefault="00FB45A9">
      <w:pPr>
        <w:pStyle w:val="TOC2"/>
        <w:rPr>
          <w:rFonts w:eastAsiaTheme="minorEastAsia"/>
          <w:color w:val="auto"/>
          <w:lang w:val="en-US"/>
        </w:rPr>
      </w:pPr>
      <w:r>
        <w:t>1.1</w:t>
      </w:r>
      <w:r>
        <w:rPr>
          <w:rFonts w:eastAsiaTheme="minorEastAsia"/>
          <w:color w:val="auto"/>
          <w:lang w:val="en-US"/>
        </w:rPr>
        <w:tab/>
      </w:r>
      <w:r>
        <w:t>IMT and 3GPP</w:t>
      </w:r>
      <w:r>
        <w:tab/>
      </w:r>
      <w:r>
        <w:fldChar w:fldCharType="begin"/>
      </w:r>
      <w:r>
        <w:instrText xml:space="preserve"> PAGEREF _Toc67347926 \h </w:instrText>
      </w:r>
      <w:r>
        <w:fldChar w:fldCharType="separate"/>
      </w:r>
      <w:r>
        <w:t>4</w:t>
      </w:r>
      <w:r>
        <w:fldChar w:fldCharType="end"/>
      </w:r>
    </w:p>
    <w:p w14:paraId="1CFB91EA" w14:textId="104280CD" w:rsidR="00FB45A9" w:rsidRDefault="00FB45A9">
      <w:pPr>
        <w:pStyle w:val="TOC1"/>
        <w:rPr>
          <w:rFonts w:eastAsiaTheme="minorEastAsia"/>
          <w:b w:val="0"/>
          <w:color w:val="auto"/>
          <w:lang w:val="en-US"/>
        </w:rPr>
      </w:pPr>
      <w:r>
        <w:t>2</w:t>
      </w:r>
      <w:r>
        <w:rPr>
          <w:rFonts w:eastAsiaTheme="minorEastAsia"/>
          <w:b w:val="0"/>
          <w:color w:val="auto"/>
          <w:lang w:val="en-US"/>
        </w:rPr>
        <w:tab/>
      </w:r>
      <w:r>
        <w:t>Background</w:t>
      </w:r>
      <w:r>
        <w:tab/>
      </w:r>
      <w:r>
        <w:fldChar w:fldCharType="begin"/>
      </w:r>
      <w:r>
        <w:instrText xml:space="preserve"> PAGEREF _Toc67347927 \h </w:instrText>
      </w:r>
      <w:r>
        <w:fldChar w:fldCharType="separate"/>
      </w:r>
      <w:r>
        <w:t>5</w:t>
      </w:r>
      <w:r>
        <w:fldChar w:fldCharType="end"/>
      </w:r>
    </w:p>
    <w:p w14:paraId="7A198111" w14:textId="4632347F" w:rsidR="00FB45A9" w:rsidRDefault="00FB45A9">
      <w:pPr>
        <w:pStyle w:val="TOC1"/>
        <w:rPr>
          <w:rFonts w:eastAsiaTheme="minorEastAsia"/>
          <w:b w:val="0"/>
          <w:color w:val="auto"/>
          <w:lang w:val="en-US"/>
        </w:rPr>
      </w:pPr>
      <w:r>
        <w:t>3</w:t>
      </w:r>
      <w:r>
        <w:rPr>
          <w:rFonts w:eastAsiaTheme="minorEastAsia"/>
          <w:b w:val="0"/>
          <w:color w:val="auto"/>
          <w:lang w:val="en-US"/>
        </w:rPr>
        <w:tab/>
      </w:r>
      <w:r>
        <w:t>Aims and Objectives</w:t>
      </w:r>
      <w:r>
        <w:tab/>
      </w:r>
      <w:r>
        <w:fldChar w:fldCharType="begin"/>
      </w:r>
      <w:r>
        <w:instrText xml:space="preserve"> PAGEREF _Toc67347928 \h </w:instrText>
      </w:r>
      <w:r>
        <w:fldChar w:fldCharType="separate"/>
      </w:r>
      <w:r>
        <w:t>6</w:t>
      </w:r>
      <w:r>
        <w:fldChar w:fldCharType="end"/>
      </w:r>
    </w:p>
    <w:p w14:paraId="3F7958D2" w14:textId="4C136D41" w:rsidR="00FB45A9" w:rsidRDefault="00FB45A9">
      <w:pPr>
        <w:pStyle w:val="TOC1"/>
        <w:rPr>
          <w:rFonts w:eastAsiaTheme="minorEastAsia"/>
          <w:b w:val="0"/>
          <w:color w:val="auto"/>
          <w:lang w:val="en-US"/>
        </w:rPr>
      </w:pPr>
      <w:r>
        <w:t>4</w:t>
      </w:r>
      <w:r>
        <w:rPr>
          <w:rFonts w:eastAsiaTheme="minorEastAsia"/>
          <w:b w:val="0"/>
          <w:color w:val="auto"/>
          <w:lang w:val="en-US"/>
        </w:rPr>
        <w:tab/>
      </w:r>
      <w:r>
        <w:t>Overview of IMT in the maritime domain</w:t>
      </w:r>
      <w:r>
        <w:tab/>
      </w:r>
      <w:r>
        <w:fldChar w:fldCharType="begin"/>
      </w:r>
      <w:r>
        <w:instrText xml:space="preserve"> PAGEREF _Toc67347929 \h </w:instrText>
      </w:r>
      <w:r>
        <w:fldChar w:fldCharType="separate"/>
      </w:r>
      <w:r>
        <w:t>6</w:t>
      </w:r>
      <w:r>
        <w:fldChar w:fldCharType="end"/>
      </w:r>
    </w:p>
    <w:p w14:paraId="2D513CA4" w14:textId="4AE83863" w:rsidR="00FB45A9" w:rsidRDefault="00FB45A9">
      <w:pPr>
        <w:pStyle w:val="TOC1"/>
        <w:rPr>
          <w:rFonts w:eastAsiaTheme="minorEastAsia"/>
          <w:b w:val="0"/>
          <w:color w:val="auto"/>
          <w:lang w:val="en-US"/>
        </w:rPr>
      </w:pPr>
      <w:r>
        <w:t>5</w:t>
      </w:r>
      <w:r>
        <w:rPr>
          <w:rFonts w:eastAsiaTheme="minorEastAsia"/>
          <w:b w:val="0"/>
          <w:color w:val="auto"/>
          <w:lang w:val="en-US"/>
        </w:rPr>
        <w:tab/>
      </w:r>
      <w:r>
        <w:t>IMT and Maritime Services</w:t>
      </w:r>
      <w:r>
        <w:tab/>
      </w:r>
      <w:r>
        <w:fldChar w:fldCharType="begin"/>
      </w:r>
      <w:r>
        <w:instrText xml:space="preserve"> PAGEREF _Toc67347930 \h </w:instrText>
      </w:r>
      <w:r>
        <w:fldChar w:fldCharType="separate"/>
      </w:r>
      <w:r>
        <w:t>6</w:t>
      </w:r>
      <w:r>
        <w:fldChar w:fldCharType="end"/>
      </w:r>
    </w:p>
    <w:p w14:paraId="20903CF1" w14:textId="176F3CAD" w:rsidR="00FB45A9" w:rsidRDefault="00FB45A9">
      <w:pPr>
        <w:pStyle w:val="TOC2"/>
        <w:rPr>
          <w:rFonts w:eastAsiaTheme="minorEastAsia"/>
          <w:color w:val="auto"/>
          <w:lang w:val="en-US"/>
        </w:rPr>
      </w:pPr>
      <w:r>
        <w:t>5.1</w:t>
      </w:r>
      <w:r>
        <w:rPr>
          <w:rFonts w:eastAsiaTheme="minorEastAsia"/>
          <w:color w:val="auto"/>
          <w:lang w:val="en-US"/>
        </w:rPr>
        <w:tab/>
      </w:r>
      <w:r>
        <w:t>Use of IMT to support Marine Aids to Navgation Provision</w:t>
      </w:r>
      <w:r>
        <w:tab/>
      </w:r>
      <w:r>
        <w:fldChar w:fldCharType="begin"/>
      </w:r>
      <w:r>
        <w:instrText xml:space="preserve"> PAGEREF _Toc67347931 \h </w:instrText>
      </w:r>
      <w:r>
        <w:fldChar w:fldCharType="separate"/>
      </w:r>
      <w:r>
        <w:t>7</w:t>
      </w:r>
      <w:r>
        <w:fldChar w:fldCharType="end"/>
      </w:r>
    </w:p>
    <w:p w14:paraId="587EA977" w14:textId="0EF9B150" w:rsidR="00FB45A9" w:rsidRDefault="00FB45A9">
      <w:pPr>
        <w:pStyle w:val="TOC1"/>
        <w:rPr>
          <w:rFonts w:eastAsiaTheme="minorEastAsia"/>
          <w:b w:val="0"/>
          <w:color w:val="auto"/>
          <w:lang w:val="en-US"/>
        </w:rPr>
      </w:pPr>
      <w:r>
        <w:t>6</w:t>
      </w:r>
      <w:r>
        <w:rPr>
          <w:rFonts w:eastAsiaTheme="minorEastAsia"/>
          <w:b w:val="0"/>
          <w:color w:val="auto"/>
          <w:lang w:val="en-US"/>
        </w:rPr>
        <w:tab/>
      </w:r>
      <w:r>
        <w:t>Development of IMT</w:t>
      </w:r>
      <w:r>
        <w:tab/>
      </w:r>
      <w:r>
        <w:fldChar w:fldCharType="begin"/>
      </w:r>
      <w:r>
        <w:instrText xml:space="preserve"> PAGEREF _Toc67347932 \h </w:instrText>
      </w:r>
      <w:r>
        <w:fldChar w:fldCharType="separate"/>
      </w:r>
      <w:r>
        <w:t>7</w:t>
      </w:r>
      <w:r>
        <w:fldChar w:fldCharType="end"/>
      </w:r>
    </w:p>
    <w:p w14:paraId="0E3811C0" w14:textId="47FC484D" w:rsidR="00FB45A9" w:rsidRDefault="00FB45A9">
      <w:pPr>
        <w:pStyle w:val="TOC1"/>
        <w:rPr>
          <w:rFonts w:eastAsiaTheme="minorEastAsia"/>
          <w:b w:val="0"/>
          <w:color w:val="auto"/>
          <w:lang w:val="en-US"/>
        </w:rPr>
      </w:pPr>
      <w:r>
        <w:t>7</w:t>
      </w:r>
      <w:r>
        <w:rPr>
          <w:rFonts w:eastAsiaTheme="minorEastAsia"/>
          <w:b w:val="0"/>
          <w:color w:val="auto"/>
          <w:lang w:val="en-US"/>
        </w:rPr>
        <w:tab/>
      </w:r>
      <w:r>
        <w:t>Definitions</w:t>
      </w:r>
      <w:r>
        <w:tab/>
      </w:r>
      <w:r>
        <w:fldChar w:fldCharType="begin"/>
      </w:r>
      <w:r>
        <w:instrText xml:space="preserve"> PAGEREF _Toc67347933 \h </w:instrText>
      </w:r>
      <w:r>
        <w:fldChar w:fldCharType="separate"/>
      </w:r>
      <w:r>
        <w:t>8</w:t>
      </w:r>
      <w:r>
        <w:fldChar w:fldCharType="end"/>
      </w:r>
    </w:p>
    <w:p w14:paraId="180DAC39" w14:textId="7C7F5671" w:rsidR="00FB45A9" w:rsidRDefault="00FB45A9">
      <w:pPr>
        <w:pStyle w:val="TOC1"/>
        <w:rPr>
          <w:rFonts w:eastAsiaTheme="minorEastAsia"/>
          <w:b w:val="0"/>
          <w:color w:val="auto"/>
          <w:lang w:val="en-US"/>
        </w:rPr>
      </w:pPr>
      <w:r>
        <w:t>8</w:t>
      </w:r>
      <w:r>
        <w:rPr>
          <w:rFonts w:eastAsiaTheme="minorEastAsia"/>
          <w:b w:val="0"/>
          <w:color w:val="auto"/>
          <w:lang w:val="en-US"/>
        </w:rPr>
        <w:tab/>
      </w:r>
      <w:r>
        <w:t>Acronyms</w:t>
      </w:r>
      <w:r>
        <w:tab/>
      </w:r>
      <w:r>
        <w:fldChar w:fldCharType="begin"/>
      </w:r>
      <w:r>
        <w:instrText xml:space="preserve"> PAGEREF _Toc67347934 \h </w:instrText>
      </w:r>
      <w:r>
        <w:fldChar w:fldCharType="separate"/>
      </w:r>
      <w:r>
        <w:t>9</w:t>
      </w:r>
      <w:r>
        <w:fldChar w:fldCharType="end"/>
      </w:r>
    </w:p>
    <w:p w14:paraId="5F94C665" w14:textId="197CA50D" w:rsidR="00FB45A9" w:rsidRDefault="00FB45A9">
      <w:pPr>
        <w:pStyle w:val="TOC1"/>
        <w:rPr>
          <w:rFonts w:eastAsiaTheme="minorEastAsia"/>
          <w:b w:val="0"/>
          <w:color w:val="auto"/>
          <w:lang w:val="en-US"/>
        </w:rPr>
      </w:pPr>
      <w:r>
        <w:t>9</w:t>
      </w:r>
      <w:r>
        <w:rPr>
          <w:rFonts w:eastAsiaTheme="minorEastAsia"/>
          <w:b w:val="0"/>
          <w:color w:val="auto"/>
          <w:lang w:val="en-US"/>
        </w:rPr>
        <w:tab/>
      </w:r>
      <w:r>
        <w:t>References</w:t>
      </w:r>
      <w:r>
        <w:tab/>
      </w:r>
      <w:r>
        <w:fldChar w:fldCharType="begin"/>
      </w:r>
      <w:r>
        <w:instrText xml:space="preserve"> PAGEREF _Toc67347935 \h </w:instrText>
      </w:r>
      <w:r>
        <w:fldChar w:fldCharType="separate"/>
      </w:r>
      <w:r>
        <w:t>9</w:t>
      </w:r>
      <w:r>
        <w:fldChar w:fldCharType="end"/>
      </w:r>
    </w:p>
    <w:p w14:paraId="226FEBB5" w14:textId="698BF9AA" w:rsidR="00642025" w:rsidRPr="0093492E" w:rsidRDefault="004A4EC4" w:rsidP="00BA5754">
      <w:pPr>
        <w:rPr>
          <w:noProof/>
        </w:rPr>
      </w:pPr>
      <w:r>
        <w:rPr>
          <w:noProof/>
        </w:rPr>
        <w:fldChar w:fldCharType="end"/>
      </w:r>
    </w:p>
    <w:p w14:paraId="3AB24D94" w14:textId="77777777" w:rsidR="0078486B" w:rsidRDefault="002F265A" w:rsidP="00C9558A">
      <w:pPr>
        <w:pStyle w:val="ListofFigures"/>
      </w:pPr>
      <w:r>
        <w:t>List of Tables</w:t>
      </w:r>
    </w:p>
    <w:p w14:paraId="753B50F5" w14:textId="45027C69" w:rsidR="00AB64C4" w:rsidRDefault="00923B4D">
      <w:pPr>
        <w:pStyle w:val="TableofFigures"/>
        <w:rPr>
          <w:rFonts w:eastAsiaTheme="minorEastAsia"/>
          <w:i w:val="0"/>
          <w:noProof/>
          <w:lang w:val="en-US"/>
        </w:rPr>
      </w:pPr>
      <w:r>
        <w:fldChar w:fldCharType="begin"/>
      </w:r>
      <w:r>
        <w:instrText xml:space="preserve"> TOC \t "Table caption" \c </w:instrText>
      </w:r>
      <w:r>
        <w:fldChar w:fldCharType="separate"/>
      </w:r>
      <w:r w:rsidR="00AB64C4">
        <w:rPr>
          <w:noProof/>
        </w:rPr>
        <w:t>Table 1</w:t>
      </w:r>
      <w:r w:rsidR="00AB64C4">
        <w:rPr>
          <w:rFonts w:eastAsiaTheme="minorEastAsia"/>
          <w:i w:val="0"/>
          <w:noProof/>
          <w:lang w:val="en-US"/>
        </w:rPr>
        <w:tab/>
      </w:r>
      <w:r w:rsidR="00AB64C4">
        <w:rPr>
          <w:noProof/>
        </w:rPr>
        <w:t>Major system milestones for IMT (3GPP) technology</w:t>
      </w:r>
      <w:r w:rsidR="00AB64C4">
        <w:rPr>
          <w:noProof/>
        </w:rPr>
        <w:tab/>
      </w:r>
      <w:r w:rsidR="00AB64C4">
        <w:rPr>
          <w:noProof/>
        </w:rPr>
        <w:fldChar w:fldCharType="begin"/>
      </w:r>
      <w:r w:rsidR="00AB64C4">
        <w:rPr>
          <w:noProof/>
        </w:rPr>
        <w:instrText xml:space="preserve"> PAGEREF _Toc67324995 \h </w:instrText>
      </w:r>
      <w:r w:rsidR="00AB64C4">
        <w:rPr>
          <w:noProof/>
        </w:rPr>
      </w:r>
      <w:r w:rsidR="00AB64C4">
        <w:rPr>
          <w:noProof/>
        </w:rPr>
        <w:fldChar w:fldCharType="separate"/>
      </w:r>
      <w:r w:rsidR="00AB64C4">
        <w:rPr>
          <w:noProof/>
        </w:rPr>
        <w:t>7</w:t>
      </w:r>
      <w:r w:rsidR="00AB64C4">
        <w:rPr>
          <w:noProof/>
        </w:rPr>
        <w:fldChar w:fldCharType="end"/>
      </w:r>
    </w:p>
    <w:p w14:paraId="6A1F2E79" w14:textId="7F9DC302" w:rsidR="00161325" w:rsidRPr="00C91630" w:rsidRDefault="00923B4D" w:rsidP="00BA5754">
      <w:r>
        <w:fldChar w:fldCharType="end"/>
      </w:r>
    </w:p>
    <w:p w14:paraId="4946D862" w14:textId="77777777" w:rsidR="00994D97" w:rsidRDefault="00994D97" w:rsidP="00C9558A">
      <w:pPr>
        <w:pStyle w:val="ListofFigures"/>
      </w:pPr>
      <w:r w:rsidRPr="00441393">
        <w:t>List of Figures</w:t>
      </w:r>
    </w:p>
    <w:p w14:paraId="3D1F6D02" w14:textId="68EE2E9A" w:rsidR="005E4659" w:rsidRDefault="00923B4D" w:rsidP="00BA5754">
      <w:r>
        <w:fldChar w:fldCharType="begin"/>
      </w:r>
      <w:r>
        <w:instrText xml:space="preserve"> TOC \t "Figure caption" \c </w:instrText>
      </w:r>
      <w:r>
        <w:fldChar w:fldCharType="separate"/>
      </w:r>
      <w:r w:rsidR="000379F6">
        <w:rPr>
          <w:b/>
          <w:bCs/>
          <w:noProof/>
          <w:lang w:val="en-US"/>
        </w:rPr>
        <w:t>No table of figures entries found.</w:t>
      </w:r>
      <w:r>
        <w:fldChar w:fldCharType="end"/>
      </w:r>
    </w:p>
    <w:p w14:paraId="79A5CD46" w14:textId="77777777" w:rsidR="005E4659" w:rsidRDefault="00DA17CD" w:rsidP="00C9558A">
      <w:pPr>
        <w:pStyle w:val="ListofFigures"/>
      </w:pPr>
      <w:r>
        <w:t>List of Equations</w:t>
      </w:r>
    </w:p>
    <w:p w14:paraId="40267669" w14:textId="1168B9DC" w:rsidR="00B07717" w:rsidRPr="00161325" w:rsidRDefault="00D638E0" w:rsidP="007D1805">
      <w:pPr>
        <w:pStyle w:val="TableofFigures"/>
      </w:pPr>
      <w:r>
        <w:fldChar w:fldCharType="begin"/>
      </w:r>
      <w:r>
        <w:instrText xml:space="preserve"> TOC \t "equation" \c "Equation" </w:instrText>
      </w:r>
      <w:r>
        <w:fldChar w:fldCharType="separate"/>
      </w:r>
      <w:r w:rsidR="000379F6">
        <w:rPr>
          <w:b/>
          <w:bCs/>
          <w:noProof/>
          <w:lang w:val="en-US"/>
        </w:rPr>
        <w:t>No table of figures entries found.</w:t>
      </w:r>
      <w:r>
        <w:fldChar w:fldCharType="end"/>
      </w:r>
    </w:p>
    <w:p w14:paraId="1E99697F" w14:textId="77777777" w:rsidR="00790277" w:rsidRPr="006965E3" w:rsidRDefault="00790277" w:rsidP="003274DB">
      <w:pPr>
        <w:rPr>
          <w:lang w:val="en-US"/>
          <w:rPrChange w:id="2" w:author="Author">
            <w:rPr>
              <w:lang w:val="fr-FR"/>
            </w:rPr>
          </w:rPrChange>
        </w:rPr>
        <w:sectPr w:rsidR="00790277" w:rsidRPr="006965E3" w:rsidSect="006C251E">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7E70EE52" w14:textId="0C4E0B55" w:rsidR="004944C8" w:rsidRDefault="006C251E" w:rsidP="00DE2814">
      <w:pPr>
        <w:pStyle w:val="Heading1"/>
      </w:pPr>
      <w:bookmarkStart w:id="3" w:name="_Toc67347925"/>
      <w:r>
        <w:lastRenderedPageBreak/>
        <w:t>Introduction</w:t>
      </w:r>
      <w:bookmarkEnd w:id="3"/>
    </w:p>
    <w:p w14:paraId="4D73C10A" w14:textId="77777777" w:rsidR="004944C8" w:rsidRDefault="004944C8" w:rsidP="004944C8">
      <w:pPr>
        <w:pStyle w:val="Heading1separatationline"/>
      </w:pPr>
    </w:p>
    <w:p w14:paraId="1560E09A" w14:textId="185FC21A" w:rsidR="004217AD" w:rsidRPr="00A24901" w:rsidRDefault="004217AD" w:rsidP="004217AD">
      <w:pPr>
        <w:pStyle w:val="BodyText"/>
        <w:rPr>
          <w:rFonts w:ascii="Calibri" w:hAnsi="Calibri"/>
        </w:rPr>
      </w:pPr>
      <w:r>
        <w:rPr>
          <w:rFonts w:ascii="Calibri" w:hAnsi="Calibri"/>
        </w:rPr>
        <w:t>The developments of mobile telecommunication technology</w:t>
      </w:r>
      <w:r w:rsidR="00D97A16">
        <w:rPr>
          <w:rFonts w:ascii="Calibri" w:hAnsi="Calibri"/>
        </w:rPr>
        <w:t xml:space="preserve"> is integrated into day-to-day life, </w:t>
      </w:r>
      <w:r w:rsidR="00F04569">
        <w:rPr>
          <w:rFonts w:ascii="Calibri" w:hAnsi="Calibri"/>
        </w:rPr>
        <w:t xml:space="preserve">with the development of 3G, 4G and now 5G.  </w:t>
      </w:r>
      <w:r w:rsidR="007429EA">
        <w:rPr>
          <w:rFonts w:ascii="Calibri" w:hAnsi="Calibri"/>
        </w:rPr>
        <w:t xml:space="preserve">The International Telecommunication Union (ITU) has termed these developments ‘International Mobile </w:t>
      </w:r>
      <w:r w:rsidR="00E17831">
        <w:rPr>
          <w:rFonts w:ascii="Calibri" w:hAnsi="Calibri"/>
        </w:rPr>
        <w:t>Telecommunication</w:t>
      </w:r>
      <w:r w:rsidR="007429EA">
        <w:rPr>
          <w:rFonts w:ascii="Calibri" w:hAnsi="Calibri"/>
        </w:rPr>
        <w:t xml:space="preserve">’ or IMT.  </w:t>
      </w:r>
      <w:r w:rsidRPr="00A24901">
        <w:rPr>
          <w:rFonts w:ascii="Calibri" w:hAnsi="Calibri"/>
        </w:rPr>
        <w:t xml:space="preserve">The fifth generation of mobile telecommunication technology (‘5G’) is called ‘IMT for 2020 and beyond‘ by </w:t>
      </w:r>
      <w:r w:rsidR="005A3A25">
        <w:rPr>
          <w:rFonts w:ascii="Calibri" w:hAnsi="Calibri"/>
        </w:rPr>
        <w:t>ITU and can be</w:t>
      </w:r>
      <w:r w:rsidRPr="00A24901">
        <w:rPr>
          <w:rFonts w:ascii="Calibri" w:hAnsi="Calibri"/>
        </w:rPr>
        <w:t xml:space="preserve"> abbreviated to read ‘IMT-2020.’</w:t>
      </w:r>
    </w:p>
    <w:p w14:paraId="00E81A5A" w14:textId="064A7F2D" w:rsidR="00182053" w:rsidRDefault="005A3A25" w:rsidP="004217AD">
      <w:pPr>
        <w:pStyle w:val="BodyText"/>
        <w:rPr>
          <w:rFonts w:ascii="Calibri" w:hAnsi="Calibri"/>
        </w:rPr>
      </w:pPr>
      <w:r>
        <w:rPr>
          <w:rFonts w:ascii="Calibri" w:hAnsi="Calibri"/>
        </w:rPr>
        <w:t>While 5G is the common designat</w:t>
      </w:r>
      <w:r w:rsidR="008F68CB">
        <w:rPr>
          <w:rFonts w:ascii="Calibri" w:hAnsi="Calibri"/>
        </w:rPr>
        <w:t>ion</w:t>
      </w:r>
      <w:r>
        <w:rPr>
          <w:rFonts w:ascii="Calibri" w:hAnsi="Calibri"/>
        </w:rPr>
        <w:t>, thi</w:t>
      </w:r>
      <w:r w:rsidR="00691919">
        <w:rPr>
          <w:rFonts w:ascii="Calibri" w:hAnsi="Calibri"/>
        </w:rPr>
        <w:t xml:space="preserve">s is also used as a marketing term.  It is important to clearly identify the </w:t>
      </w:r>
      <w:r w:rsidR="00E4107A">
        <w:rPr>
          <w:rFonts w:ascii="Calibri" w:hAnsi="Calibri"/>
        </w:rPr>
        <w:t xml:space="preserve">generic use of IMT-2020 and the common use of 5G.  </w:t>
      </w:r>
      <w:r w:rsidR="00770F38">
        <w:rPr>
          <w:rFonts w:ascii="Calibri" w:hAnsi="Calibri"/>
        </w:rPr>
        <w:t xml:space="preserve">Industry developed 5G technology candidates need to meet the requirements of IMT-2020.  </w:t>
      </w:r>
    </w:p>
    <w:p w14:paraId="79A17987" w14:textId="185A09B8" w:rsidR="00DD3A54" w:rsidRPr="00A24901" w:rsidRDefault="00DD3A54" w:rsidP="00DD3A54">
      <w:pPr>
        <w:pStyle w:val="BodyText"/>
        <w:rPr>
          <w:rFonts w:ascii="Calibri" w:hAnsi="Calibri"/>
        </w:rPr>
      </w:pPr>
      <w:r>
        <w:rPr>
          <w:rFonts w:ascii="Calibri" w:hAnsi="Calibri"/>
        </w:rPr>
        <w:t>N</w:t>
      </w:r>
      <w:r w:rsidRPr="001B7EFF">
        <w:rPr>
          <w:rFonts w:ascii="Calibri" w:hAnsi="Calibri"/>
        </w:rPr>
        <w:t xml:space="preserve">ote that </w:t>
      </w:r>
      <w:r>
        <w:rPr>
          <w:rFonts w:ascii="Calibri" w:hAnsi="Calibri"/>
        </w:rPr>
        <w:t xml:space="preserve">IMT-2020 comprises essential features of IMT-Advanced, better known as ‘LTE-Advanced’ or ‘4G’ (and its derivatives). The summary term for </w:t>
      </w:r>
      <w:r w:rsidR="009D2B17">
        <w:rPr>
          <w:rFonts w:ascii="Calibri" w:hAnsi="Calibri"/>
        </w:rPr>
        <w:t xml:space="preserve">all </w:t>
      </w:r>
      <w:r>
        <w:rPr>
          <w:rFonts w:ascii="Calibri" w:hAnsi="Calibri"/>
        </w:rPr>
        <w:t>stages of the development up to IMT-2020 at ITU is</w:t>
      </w:r>
      <w:r w:rsidR="009D2B17">
        <w:rPr>
          <w:rFonts w:ascii="Calibri" w:hAnsi="Calibri"/>
        </w:rPr>
        <w:t xml:space="preserve"> known as</w:t>
      </w:r>
      <w:r>
        <w:rPr>
          <w:rFonts w:ascii="Calibri" w:hAnsi="Calibri"/>
        </w:rPr>
        <w:t xml:space="preserve"> ‘IMT-Systems.’</w:t>
      </w:r>
    </w:p>
    <w:p w14:paraId="2AE54683" w14:textId="7E0B7186" w:rsidR="001A1493" w:rsidRDefault="00DD3A54" w:rsidP="00DD3A54">
      <w:pPr>
        <w:pStyle w:val="BodyText"/>
      </w:pPr>
      <w:r w:rsidRPr="00B71756">
        <w:t>ITU has published documents dealing with different facets of the various IMT-Systems, including IMT-</w:t>
      </w:r>
      <w:r w:rsidRPr="00441AC9">
        <w:t>2020 and their interdependencies. From a strategic, operational and overview perspective</w:t>
      </w:r>
      <w:r>
        <w:t>,</w:t>
      </w:r>
      <w:r w:rsidRPr="00441AC9">
        <w:t xml:space="preserve"> </w:t>
      </w:r>
      <w:r w:rsidR="001A1493">
        <w:t>the key high</w:t>
      </w:r>
      <w:r w:rsidR="00C878A7">
        <w:t>-</w:t>
      </w:r>
      <w:r w:rsidR="001A1493">
        <w:t xml:space="preserve">level documents include: </w:t>
      </w:r>
    </w:p>
    <w:p w14:paraId="3F5F0CAA" w14:textId="591192A9" w:rsidR="00F36FFC" w:rsidRDefault="00DD3A54" w:rsidP="00F36FFC">
      <w:pPr>
        <w:pStyle w:val="Bullet1"/>
      </w:pPr>
      <w:r w:rsidRPr="00441AC9">
        <w:t xml:space="preserve"> </w:t>
      </w:r>
      <w:r w:rsidRPr="00441AC9">
        <w:rPr>
          <w:b/>
        </w:rPr>
        <w:t>ITU-</w:t>
      </w:r>
      <w:r w:rsidR="00FB45A9">
        <w:rPr>
          <w:b/>
        </w:rPr>
        <w:t xml:space="preserve">R </w:t>
      </w:r>
      <w:r w:rsidRPr="00441AC9">
        <w:rPr>
          <w:b/>
        </w:rPr>
        <w:t>M</w:t>
      </w:r>
      <w:r w:rsidR="00FB45A9">
        <w:rPr>
          <w:b/>
        </w:rPr>
        <w:t>.</w:t>
      </w:r>
      <w:r w:rsidRPr="00441AC9">
        <w:rPr>
          <w:b/>
        </w:rPr>
        <w:t>2083</w:t>
      </w:r>
      <w:r w:rsidRPr="00441AC9">
        <w:t xml:space="preserve"> together with </w:t>
      </w:r>
      <w:r w:rsidRPr="00441AC9">
        <w:rPr>
          <w:b/>
        </w:rPr>
        <w:t>ITU-</w:t>
      </w:r>
      <w:r w:rsidR="00FB45A9">
        <w:rPr>
          <w:b/>
        </w:rPr>
        <w:t xml:space="preserve">R </w:t>
      </w:r>
      <w:r w:rsidRPr="00441AC9">
        <w:rPr>
          <w:b/>
        </w:rPr>
        <w:t>M</w:t>
      </w:r>
      <w:r w:rsidR="00FB45A9">
        <w:rPr>
          <w:b/>
        </w:rPr>
        <w:t>.</w:t>
      </w:r>
      <w:r w:rsidRPr="00441AC9">
        <w:rPr>
          <w:b/>
        </w:rPr>
        <w:t>2441</w:t>
      </w:r>
      <w:r w:rsidRPr="00441AC9">
        <w:t xml:space="preserve"> </w:t>
      </w:r>
      <w:r w:rsidR="00F36FFC">
        <w:t xml:space="preserve">- </w:t>
      </w:r>
      <w:r w:rsidRPr="00441AC9">
        <w:t xml:space="preserve">provide the IMT-2020 use cases and the requirement base in an overview manner, i.e. the ‘promises’ of IMT-2020; </w:t>
      </w:r>
    </w:p>
    <w:p w14:paraId="27D1A903" w14:textId="554EB8A7"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2373 </w:t>
      </w:r>
      <w:r w:rsidRPr="00441AC9">
        <w:t>focusses on the audio-visual capabilities</w:t>
      </w:r>
      <w:r w:rsidR="00FC1274">
        <w:t>;</w:t>
      </w:r>
      <w:r w:rsidRPr="00441AC9">
        <w:t xml:space="preserve"> </w:t>
      </w:r>
    </w:p>
    <w:p w14:paraId="16BC5928" w14:textId="7BD1390B"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2440 </w:t>
      </w:r>
      <w:r w:rsidRPr="00441AC9">
        <w:t xml:space="preserve">focusses on the use of IMT-2020 for Machine Type Communications (MTC); </w:t>
      </w:r>
    </w:p>
    <w:p w14:paraId="73363E78" w14:textId="477BA851" w:rsidR="00F36FFC" w:rsidRDefault="00DD3A54" w:rsidP="00F36FFC">
      <w:pPr>
        <w:pStyle w:val="Bullet1"/>
      </w:pPr>
      <w:r w:rsidRPr="00441AC9">
        <w:rPr>
          <w:b/>
        </w:rPr>
        <w:t>ITU-</w:t>
      </w:r>
      <w:r w:rsidR="008403D9">
        <w:rPr>
          <w:b/>
        </w:rPr>
        <w:t xml:space="preserve">R </w:t>
      </w:r>
      <w:r w:rsidRPr="00441AC9">
        <w:rPr>
          <w:b/>
        </w:rPr>
        <w:t>M</w:t>
      </w:r>
      <w:r w:rsidR="008403D9">
        <w:rPr>
          <w:b/>
        </w:rPr>
        <w:t>.</w:t>
      </w:r>
      <w:r w:rsidRPr="00441AC9">
        <w:rPr>
          <w:b/>
        </w:rPr>
        <w:t xml:space="preserve">2370 </w:t>
      </w:r>
      <w:r w:rsidRPr="00441AC9">
        <w:t xml:space="preserve">provides IMT-systems traffic estimates 2020-2030; </w:t>
      </w:r>
    </w:p>
    <w:p w14:paraId="0536B07B" w14:textId="2A0F559D" w:rsidR="00F36FFC" w:rsidRDefault="00DD3A54" w:rsidP="00F36FFC">
      <w:pPr>
        <w:pStyle w:val="Bullet1"/>
      </w:pPr>
      <w:r w:rsidRPr="00441AC9">
        <w:rPr>
          <w:b/>
        </w:rPr>
        <w:t>ITU-</w:t>
      </w:r>
      <w:r w:rsidR="00FB45A9">
        <w:rPr>
          <w:b/>
        </w:rPr>
        <w:t xml:space="preserve">R </w:t>
      </w:r>
      <w:r w:rsidRPr="00441AC9">
        <w:rPr>
          <w:b/>
        </w:rPr>
        <w:t>M</w:t>
      </w:r>
      <w:r w:rsidR="00FB45A9">
        <w:rPr>
          <w:b/>
        </w:rPr>
        <w:t>.</w:t>
      </w:r>
      <w:r w:rsidRPr="00441AC9">
        <w:rPr>
          <w:b/>
        </w:rPr>
        <w:t xml:space="preserve">2320 </w:t>
      </w:r>
      <w:r w:rsidRPr="00441AC9">
        <w:t xml:space="preserve">introduces the radio communication technologies supporting IMT-2020 in an overview manner; </w:t>
      </w:r>
    </w:p>
    <w:p w14:paraId="44B1CAF0" w14:textId="4DB882C6" w:rsidR="00251243" w:rsidRPr="00FB45A9" w:rsidRDefault="00FB45A9" w:rsidP="004217AD">
      <w:pPr>
        <w:pStyle w:val="Bullet1"/>
        <w:rPr>
          <w:bCs/>
        </w:rPr>
      </w:pPr>
      <w:r>
        <w:rPr>
          <w:b/>
        </w:rPr>
        <w:t xml:space="preserve">ITU-R M.2375 </w:t>
      </w:r>
      <w:r w:rsidRPr="00FB45A9">
        <w:rPr>
          <w:bCs/>
        </w:rPr>
        <w:t>presents the technical architecture and topology</w:t>
      </w:r>
    </w:p>
    <w:p w14:paraId="2F3C78F7" w14:textId="4031B44D" w:rsidR="00852169" w:rsidRDefault="001C2DE9" w:rsidP="00156AE0">
      <w:pPr>
        <w:pStyle w:val="Heading2"/>
      </w:pPr>
      <w:bookmarkStart w:id="4" w:name="_Toc67347926"/>
      <w:r>
        <w:t>IMT and 3GPP</w:t>
      </w:r>
      <w:bookmarkEnd w:id="4"/>
    </w:p>
    <w:p w14:paraId="762E45C4" w14:textId="1D6B570B" w:rsidR="00EB07A5" w:rsidRDefault="00C015F9" w:rsidP="00EB07A5">
      <w:pPr>
        <w:pStyle w:val="BodyText"/>
      </w:pPr>
      <w:r w:rsidRPr="00C015F9">
        <w:t xml:space="preserve">International Mobile Telecommunications </w:t>
      </w:r>
      <w:r>
        <w:t xml:space="preserve">includes the </w:t>
      </w:r>
      <w:r w:rsidR="00EB07A5">
        <w:t>3rd Generation Partnership Project (3GPP)</w:t>
      </w:r>
      <w:r>
        <w:t>. 3GPP</w:t>
      </w:r>
      <w:r w:rsidR="00EB07A5">
        <w:t> unites seven telecommunications standard development organizations (ARIB, ATIS, CCSA, ETSI, TSDSI, TTA, TTC), known as </w:t>
      </w:r>
      <w:hyperlink r:id="rId25" w:history="1">
        <w:r w:rsidR="00EB07A5" w:rsidRPr="00EB07A5">
          <w:t>“Organizational Partners”</w:t>
        </w:r>
      </w:hyperlink>
      <w:r w:rsidR="00EB07A5">
        <w:t> and provides their members with a stable environment to produce the Reports and Specifications that define 3GPP technologies.</w:t>
      </w:r>
    </w:p>
    <w:p w14:paraId="683766BD" w14:textId="5C866841" w:rsidR="00EB07A5" w:rsidRDefault="00EB07A5" w:rsidP="00EB07A5">
      <w:pPr>
        <w:pStyle w:val="BodyText"/>
      </w:pPr>
      <w:r>
        <w:t xml:space="preserve">The project covers </w:t>
      </w:r>
      <w:r w:rsidR="005A1F68">
        <w:t xml:space="preserve">mobile </w:t>
      </w:r>
      <w:r>
        <w:t>telecommunications technologies, including radio access, core network and service capabilities, which provide a complete system description for mobile telecommunications.</w:t>
      </w:r>
    </w:p>
    <w:p w14:paraId="306D484A" w14:textId="7F73050D" w:rsidR="00EB07A5" w:rsidRDefault="00EB07A5" w:rsidP="00EB07A5">
      <w:pPr>
        <w:pStyle w:val="BodyText"/>
      </w:pPr>
      <w:r>
        <w:t>The 3GPP specifications also provide hooks for non-radio access to the core network, and for interworking with non-3GPP networks.</w:t>
      </w:r>
    </w:p>
    <w:p w14:paraId="6B7AFA60" w14:textId="3CEDE2A6" w:rsidR="00EB07A5" w:rsidRDefault="00EB07A5" w:rsidP="00EB07A5">
      <w:pPr>
        <w:pStyle w:val="BodyText"/>
      </w:pPr>
      <w:r>
        <w:t>3GPP specifications and studies are contribution-driven by member companies</w:t>
      </w:r>
      <w:r w:rsidR="00AF76C0">
        <w:t xml:space="preserve">.  </w:t>
      </w:r>
    </w:p>
    <w:p w14:paraId="67E41741" w14:textId="0D1CCE27" w:rsidR="00EB07A5" w:rsidRDefault="00EB07A5" w:rsidP="00EB07A5">
      <w:pPr>
        <w:pStyle w:val="BodyText"/>
      </w:pPr>
      <w:r>
        <w:t>The</w:t>
      </w:r>
      <w:r w:rsidR="00AF76C0">
        <w:t>re are</w:t>
      </w:r>
      <w:r>
        <w:t xml:space="preserve"> three </w:t>
      </w:r>
      <w:bookmarkStart w:id="5" w:name="_Hlk58871567"/>
      <w:r w:rsidR="00B66FA8">
        <w:fldChar w:fldCharType="begin"/>
      </w:r>
      <w:r w:rsidR="00B66FA8">
        <w:instrText xml:space="preserve"> HYPERLINK "https://www.3gpp.org/specifications-groups" </w:instrText>
      </w:r>
      <w:r w:rsidR="00B66FA8">
        <w:fldChar w:fldCharType="separate"/>
      </w:r>
      <w:r w:rsidRPr="00EB07A5">
        <w:t>Technical Specification Groups</w:t>
      </w:r>
      <w:r w:rsidR="00B66FA8">
        <w:fldChar w:fldCharType="end"/>
      </w:r>
      <w:r>
        <w:t xml:space="preserve"> (TSG) in 3GPP</w:t>
      </w:r>
      <w:r w:rsidR="00AF76C0">
        <w:t xml:space="preserve"> </w:t>
      </w:r>
      <w:bookmarkEnd w:id="5"/>
      <w:r w:rsidR="00AF76C0">
        <w:t xml:space="preserve">with a number of working groups.  </w:t>
      </w:r>
    </w:p>
    <w:p w14:paraId="345D057C" w14:textId="77777777" w:rsidR="00EB07A5" w:rsidRDefault="00EB07A5" w:rsidP="00EB07A5">
      <w:pPr>
        <w:pStyle w:val="BodyText"/>
        <w:numPr>
          <w:ilvl w:val="0"/>
          <w:numId w:val="42"/>
        </w:numPr>
      </w:pPr>
      <w:r>
        <w:t>Radio Access Networks (</w:t>
      </w:r>
      <w:hyperlink r:id="rId26" w:tgtFrame="_blank" w:history="1">
        <w:r w:rsidRPr="00EB07A5">
          <w:t>RAN</w:t>
        </w:r>
      </w:hyperlink>
      <w:r>
        <w:t xml:space="preserve">), </w:t>
      </w:r>
    </w:p>
    <w:p w14:paraId="6FA83CF6" w14:textId="77777777" w:rsidR="00EB07A5" w:rsidRDefault="00EB07A5" w:rsidP="00EB07A5">
      <w:pPr>
        <w:pStyle w:val="BodyText"/>
        <w:numPr>
          <w:ilvl w:val="0"/>
          <w:numId w:val="42"/>
        </w:numPr>
      </w:pPr>
      <w:r>
        <w:t>Services &amp; Systems Aspects (</w:t>
      </w:r>
      <w:hyperlink r:id="rId27" w:history="1">
        <w:r w:rsidRPr="00EB07A5">
          <w:t>SA</w:t>
        </w:r>
      </w:hyperlink>
      <w:r>
        <w:t xml:space="preserve">), </w:t>
      </w:r>
    </w:p>
    <w:p w14:paraId="24379E2F" w14:textId="65A1A51C" w:rsidR="00EB07A5" w:rsidRDefault="009C5BAE" w:rsidP="00EB07A5">
      <w:pPr>
        <w:pStyle w:val="BodyText"/>
        <w:numPr>
          <w:ilvl w:val="0"/>
          <w:numId w:val="42"/>
        </w:numPr>
      </w:pPr>
      <w:r w:rsidRPr="00EB07A5">
        <w:rPr>
          <w:noProof/>
          <w:lang w:val="en-US"/>
        </w:rPr>
        <w:lastRenderedPageBreak/>
        <w:drawing>
          <wp:anchor distT="0" distB="0" distL="114300" distR="114300" simplePos="0" relativeHeight="251658240" behindDoc="0" locked="0" layoutInCell="1" allowOverlap="1" wp14:anchorId="580FEE1A" wp14:editId="1BAF5E36">
            <wp:simplePos x="0" y="0"/>
            <wp:positionH relativeFrom="column">
              <wp:posOffset>518795</wp:posOffset>
            </wp:positionH>
            <wp:positionV relativeFrom="paragraph">
              <wp:posOffset>356235</wp:posOffset>
            </wp:positionV>
            <wp:extent cx="5179060" cy="3684270"/>
            <wp:effectExtent l="0" t="0" r="2540" b="0"/>
            <wp:wrapTopAndBottom/>
            <wp:docPr id="4" name="Picture 4" descr="3gpp organigram">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gpp organigram">
                      <a:hlinkClick r:id="rId28"/>
                    </pic:cNvPr>
                    <pic:cNvPicPr>
                      <a:picLocks noChangeAspect="1" noChangeArrowheads="1"/>
                    </pic:cNvPicPr>
                  </pic:nvPicPr>
                  <pic:blipFill>
                    <a:blip r:embed="rId29"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79060" cy="36842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B07A5">
        <w:t>Core Network &amp; Terminals (</w:t>
      </w:r>
      <w:hyperlink r:id="rId30" w:history="1">
        <w:r w:rsidR="00EB07A5" w:rsidRPr="00EB07A5">
          <w:t>CT</w:t>
        </w:r>
      </w:hyperlink>
      <w:r w:rsidR="00EB07A5">
        <w:t>) </w:t>
      </w:r>
    </w:p>
    <w:p w14:paraId="05480183" w14:textId="48D6C927" w:rsidR="00124A79" w:rsidRDefault="008A5FC6" w:rsidP="008A5FC6">
      <w:pPr>
        <w:pStyle w:val="Figurecaption"/>
        <w:jc w:val="center"/>
      </w:pPr>
      <w:ins w:id="6" w:author="Author">
        <w:r>
          <w:t>3GPP Structure</w:t>
        </w:r>
      </w:ins>
    </w:p>
    <w:p w14:paraId="2A17218C" w14:textId="77777777" w:rsidR="005A1F68" w:rsidRDefault="005A1F68" w:rsidP="00B66FA8">
      <w:pPr>
        <w:pStyle w:val="BodyText"/>
      </w:pPr>
      <w:r>
        <w:t>3GPP networks are primarily public networks established by commercial companies for profit. Many mission critical services are now taking advantage of the availability of these networks to enable the rapid dissemination of alerts and dangers, as well as the establishment of mission critical networks such as first responder and train control services in the network coverage area.</w:t>
      </w:r>
    </w:p>
    <w:p w14:paraId="04BC2B73" w14:textId="018ADFE7" w:rsidR="00EB07A5" w:rsidRDefault="00AF76C0" w:rsidP="00EB07A5">
      <w:pPr>
        <w:pStyle w:val="BodyText"/>
      </w:pPr>
      <w:r>
        <w:t xml:space="preserve">The maritime domain is using 3GPP networks </w:t>
      </w:r>
      <w:r w:rsidR="00EB07A5">
        <w:t>for ship to shore and shore to ship communications along coastlines and within port domains</w:t>
      </w:r>
      <w:r w:rsidR="00B66FA8">
        <w:t xml:space="preserve"> including </w:t>
      </w:r>
      <w:r w:rsidR="002A6055">
        <w:t xml:space="preserve">Republic of </w:t>
      </w:r>
      <w:r w:rsidR="00B66FA8">
        <w:t>Korea and China</w:t>
      </w:r>
      <w:r>
        <w:t>.  3GPP networks also</w:t>
      </w:r>
      <w:r w:rsidR="00EB07A5">
        <w:t xml:space="preserve"> </w:t>
      </w:r>
      <w:r>
        <w:t>enable</w:t>
      </w:r>
      <w:r w:rsidR="00EB07A5">
        <w:t xml:space="preserve"> the interconnection of distributed shore side </w:t>
      </w:r>
      <w:r w:rsidR="00D16A42">
        <w:t xml:space="preserve">Maritime Information System (MIS) </w:t>
      </w:r>
      <w:r w:rsidR="00EB07A5">
        <w:t>services</w:t>
      </w:r>
      <w:r w:rsidR="00D16A42">
        <w:t xml:space="preserve"> such as connecting AIS base stations to the national network</w:t>
      </w:r>
      <w:r w:rsidR="00B66FA8">
        <w:t xml:space="preserve"> (Australia).</w:t>
      </w:r>
    </w:p>
    <w:p w14:paraId="0A3B384B" w14:textId="0145AD1C" w:rsidR="00A524B5" w:rsidRDefault="0030534D" w:rsidP="00EB07A5">
      <w:pPr>
        <w:pStyle w:val="Heading1"/>
      </w:pPr>
      <w:bookmarkStart w:id="7" w:name="_Toc67347927"/>
      <w:r>
        <w:t>Background</w:t>
      </w:r>
      <w:bookmarkEnd w:id="7"/>
    </w:p>
    <w:p w14:paraId="729DED1E" w14:textId="585D17DC" w:rsidR="00A524B5" w:rsidRDefault="00A524B5" w:rsidP="00A524B5">
      <w:pPr>
        <w:pStyle w:val="Heading2separationline"/>
      </w:pPr>
    </w:p>
    <w:p w14:paraId="43F850DC" w14:textId="77777777" w:rsidR="00597CD5" w:rsidRDefault="00597CD5" w:rsidP="00597CD5">
      <w:pPr>
        <w:pStyle w:val="BodyText"/>
      </w:pPr>
      <w:r>
        <w:t xml:space="preserve">3GPP Technical Specification Group RAN, like other TSGs, ensures that systems based on 3GPP specifications are capable of rapid development and deployment with the provision of global roaming of equipment. </w:t>
      </w:r>
    </w:p>
    <w:p w14:paraId="69B8928C" w14:textId="3440D8CF" w:rsidR="00597CD5" w:rsidRDefault="00597CD5" w:rsidP="00597CD5">
      <w:pPr>
        <w:pStyle w:val="BodyText"/>
      </w:pPr>
      <w:r>
        <w:t xml:space="preserve">When considering the evolution of the 3G system towards LTE, the 3GPP community decided to use IP (Internet Protocol) as the key protocol to transport all services. </w:t>
      </w:r>
    </w:p>
    <w:p w14:paraId="3619A7C7" w14:textId="137F2F00" w:rsidR="00597CD5" w:rsidRDefault="00597CD5" w:rsidP="00597CD5">
      <w:pPr>
        <w:pStyle w:val="BodyText"/>
      </w:pPr>
      <w:r>
        <w:t xml:space="preserve">This decision had consequences on the way that the services were provided. Traditional use of circuits to carry voice and short messages needed to be replaced by IP-based solutions in the long term. </w:t>
      </w:r>
    </w:p>
    <w:p w14:paraId="6702BD41" w14:textId="7C245EEC" w:rsidR="00597CD5" w:rsidRDefault="00597CD5" w:rsidP="00597CD5">
      <w:pPr>
        <w:pStyle w:val="BodyText"/>
      </w:pPr>
      <w:r>
        <w:t>The 3GPP scope to include the</w:t>
      </w:r>
      <w:r w:rsidRPr="00597CD5">
        <w:t xml:space="preserve"> produc</w:t>
      </w:r>
      <w:r>
        <w:t>tion of</w:t>
      </w:r>
      <w:r w:rsidRPr="00597CD5">
        <w:t xml:space="preserve"> Technical Specifications and Technical Reports for a 3G Mobile System based on evolved GSM core networks and the radio access technologies that they support</w:t>
      </w:r>
      <w:r>
        <w:t>. The 3GPP scope also includes the maintenance and development of the Global System for Mobile communication (GSM) Technical Specifications and Technical Reports including evolved radio access technologies.</w:t>
      </w:r>
    </w:p>
    <w:p w14:paraId="5DDA12D9" w14:textId="26FD396C" w:rsidR="00597CD5" w:rsidRDefault="00065419" w:rsidP="00597CD5">
      <w:pPr>
        <w:pStyle w:val="BodyText"/>
      </w:pPr>
      <w:r>
        <w:lastRenderedPageBreak/>
        <w:t xml:space="preserve">The increasing bandwidth, reducing latency, reducing cost and increasing global coverage along coastlines and in ports </w:t>
      </w:r>
      <w:r w:rsidR="005A1F68">
        <w:t xml:space="preserve">may </w:t>
      </w:r>
      <w:r>
        <w:t xml:space="preserve">provide </w:t>
      </w:r>
      <w:r w:rsidR="00F93E14">
        <w:t>AtoN authorities with a</w:t>
      </w:r>
      <w:r>
        <w:t xml:space="preserve"> platform on which to deliver a range of services using </w:t>
      </w:r>
      <w:r w:rsidR="00B66FA8">
        <w:t xml:space="preserve">commercially available </w:t>
      </w:r>
      <w:r>
        <w:t>infrastructure</w:t>
      </w:r>
      <w:r w:rsidR="00385F39">
        <w:t xml:space="preserve"> or private networks. </w:t>
      </w:r>
      <w:r>
        <w:t xml:space="preserve"> The bandwidth, latency and coverage of 3GPP networks have enabled some maritime authorities such as </w:t>
      </w:r>
      <w:r w:rsidR="00156AE0">
        <w:t>Republic of</w:t>
      </w:r>
      <w:r>
        <w:t xml:space="preserve"> Korea, Australia and China to use 3GPP networks as part of their current communication channels for delivering services</w:t>
      </w:r>
      <w:r w:rsidR="00F93E14">
        <w:t xml:space="preserve"> in support of maritime operations</w:t>
      </w:r>
      <w:r>
        <w:t>.</w:t>
      </w:r>
    </w:p>
    <w:p w14:paraId="6F471155" w14:textId="7EE68AF1" w:rsidR="00EB6F3C" w:rsidRPr="00065419" w:rsidRDefault="006C251E" w:rsidP="00065419">
      <w:pPr>
        <w:pStyle w:val="Heading1"/>
      </w:pPr>
      <w:bookmarkStart w:id="8" w:name="_Toc67347928"/>
      <w:r w:rsidRPr="00065419">
        <w:t>Aims and Objectives</w:t>
      </w:r>
      <w:bookmarkEnd w:id="8"/>
    </w:p>
    <w:p w14:paraId="1470D807" w14:textId="77777777" w:rsidR="007E30DF" w:rsidRPr="009858BC" w:rsidRDefault="007E30DF" w:rsidP="001349DB">
      <w:pPr>
        <w:pStyle w:val="Heading1separatationline"/>
      </w:pPr>
    </w:p>
    <w:p w14:paraId="481C389E" w14:textId="4085A51C" w:rsidR="00787D8A" w:rsidRDefault="0030534D" w:rsidP="00756ACD">
      <w:pPr>
        <w:pStyle w:val="BodyText"/>
      </w:pPr>
      <w:r>
        <w:t xml:space="preserve">The aim of this guideline is to provide guidance to IALA members who may be </w:t>
      </w:r>
      <w:r w:rsidR="00065419">
        <w:t>considering</w:t>
      </w:r>
      <w:r w:rsidR="00F93E14">
        <w:t>,</w:t>
      </w:r>
      <w:r w:rsidR="00065419">
        <w:t xml:space="preserve"> or who are </w:t>
      </w:r>
      <w:r w:rsidR="00F93E14">
        <w:t xml:space="preserve">currently in the process of, </w:t>
      </w:r>
      <w:r w:rsidR="00065419">
        <w:t>integrating</w:t>
      </w:r>
      <w:r w:rsidR="0027517A">
        <w:t xml:space="preserve"> IMT, such as</w:t>
      </w:r>
      <w:r w:rsidR="00065419">
        <w:t xml:space="preserve"> 3GPP networks to deliver services to both shore and ship sides</w:t>
      </w:r>
      <w:r>
        <w:t xml:space="preserve">.  </w:t>
      </w:r>
    </w:p>
    <w:p w14:paraId="34EE6AF4" w14:textId="23A74A66" w:rsidR="007E30DF" w:rsidRPr="00205D9B" w:rsidRDefault="006C251E" w:rsidP="00DE2814">
      <w:pPr>
        <w:pStyle w:val="Heading1"/>
      </w:pPr>
      <w:bookmarkStart w:id="9" w:name="_Toc67347929"/>
      <w:r>
        <w:t xml:space="preserve">Overview of </w:t>
      </w:r>
      <w:r w:rsidR="005F07CA">
        <w:t xml:space="preserve">IMT </w:t>
      </w:r>
      <w:r w:rsidR="00065419">
        <w:t>in the maritime domain</w:t>
      </w:r>
      <w:bookmarkEnd w:id="9"/>
    </w:p>
    <w:p w14:paraId="3989E284" w14:textId="77777777" w:rsidR="007E30DF" w:rsidRPr="009858BC" w:rsidRDefault="007E30DF" w:rsidP="001349DB">
      <w:pPr>
        <w:pStyle w:val="Heading2separationline"/>
      </w:pPr>
    </w:p>
    <w:p w14:paraId="2FBCB889" w14:textId="77777777" w:rsidR="003D1798" w:rsidRDefault="007E3859" w:rsidP="00611F74">
      <w:pPr>
        <w:autoSpaceDE w:val="0"/>
        <w:autoSpaceDN w:val="0"/>
        <w:adjustRightInd w:val="0"/>
        <w:spacing w:line="240" w:lineRule="auto"/>
        <w:rPr>
          <w:sz w:val="22"/>
        </w:rPr>
      </w:pPr>
      <w:r w:rsidRPr="005A1F68">
        <w:rPr>
          <w:sz w:val="22"/>
        </w:rPr>
        <w:t xml:space="preserve">IMO's </w:t>
      </w:r>
      <w:hyperlink r:id="rId31" w:history="1">
        <w:r w:rsidRPr="005A1F68">
          <w:rPr>
            <w:sz w:val="22"/>
          </w:rPr>
          <w:t>Strategic Plan</w:t>
        </w:r>
      </w:hyperlink>
      <w:r w:rsidRPr="005A1F68">
        <w:rPr>
          <w:sz w:val="22"/>
        </w:rPr>
        <w:t xml:space="preserve"> (2018-2023) </w:t>
      </w:r>
      <w:r w:rsidR="00E923E1">
        <w:rPr>
          <w:sz w:val="22"/>
        </w:rPr>
        <w:t>Resolution A.1</w:t>
      </w:r>
      <w:r w:rsidR="004B790A">
        <w:rPr>
          <w:sz w:val="22"/>
        </w:rPr>
        <w:t>1</w:t>
      </w:r>
      <w:r w:rsidR="00E923E1">
        <w:rPr>
          <w:sz w:val="22"/>
        </w:rPr>
        <w:t xml:space="preserve">10(30) includes </w:t>
      </w:r>
      <w:r w:rsidRPr="005A1F68">
        <w:rPr>
          <w:sz w:val="22"/>
        </w:rPr>
        <w:t>Strategic Direction</w:t>
      </w:r>
      <w:r w:rsidR="005301FB">
        <w:rPr>
          <w:sz w:val="22"/>
        </w:rPr>
        <w:t xml:space="preserve"> 2 (SD2)</w:t>
      </w:r>
      <w:r w:rsidR="00C70732">
        <w:rPr>
          <w:sz w:val="22"/>
        </w:rPr>
        <w:t xml:space="preserve"> </w:t>
      </w:r>
      <w:r w:rsidRPr="005A1F68">
        <w:rPr>
          <w:sz w:val="22"/>
        </w:rPr>
        <w:t>"Integrate new and advancing technologies in the regulatory framework"</w:t>
      </w:r>
      <w:r w:rsidR="0099275B">
        <w:rPr>
          <w:sz w:val="22"/>
        </w:rPr>
        <w:t xml:space="preserve">. </w:t>
      </w:r>
    </w:p>
    <w:p w14:paraId="5248F504" w14:textId="77777777" w:rsidR="003D1798" w:rsidRDefault="003D1798" w:rsidP="00611F74">
      <w:pPr>
        <w:autoSpaceDE w:val="0"/>
        <w:autoSpaceDN w:val="0"/>
        <w:adjustRightInd w:val="0"/>
        <w:spacing w:line="240" w:lineRule="auto"/>
        <w:rPr>
          <w:sz w:val="22"/>
        </w:rPr>
      </w:pPr>
    </w:p>
    <w:p w14:paraId="66DAC859" w14:textId="2E084C37" w:rsidR="005A1F68" w:rsidRDefault="00E47FD8" w:rsidP="00611F74">
      <w:pPr>
        <w:autoSpaceDE w:val="0"/>
        <w:autoSpaceDN w:val="0"/>
        <w:adjustRightInd w:val="0"/>
        <w:spacing w:line="240" w:lineRule="auto"/>
        <w:rPr>
          <w:sz w:val="22"/>
        </w:rPr>
      </w:pPr>
      <w:r>
        <w:rPr>
          <w:sz w:val="22"/>
        </w:rPr>
        <w:t xml:space="preserve">The IMO </w:t>
      </w:r>
      <w:r w:rsidR="006743C0">
        <w:rPr>
          <w:sz w:val="22"/>
        </w:rPr>
        <w:t xml:space="preserve">E-Navigation </w:t>
      </w:r>
      <w:r>
        <w:rPr>
          <w:sz w:val="22"/>
        </w:rPr>
        <w:t>Strategy Implementation Plan</w:t>
      </w:r>
      <w:r w:rsidR="00E43E53">
        <w:rPr>
          <w:sz w:val="22"/>
        </w:rPr>
        <w:t xml:space="preserve"> (MSC.1/Circ.1595)</w:t>
      </w:r>
      <w:r w:rsidR="006743C0">
        <w:rPr>
          <w:sz w:val="22"/>
        </w:rPr>
        <w:t xml:space="preserve"> includes </w:t>
      </w:r>
      <w:r w:rsidR="007966B0">
        <w:rPr>
          <w:sz w:val="22"/>
        </w:rPr>
        <w:t>solution</w:t>
      </w:r>
      <w:r w:rsidR="00517103">
        <w:rPr>
          <w:sz w:val="22"/>
        </w:rPr>
        <w:t xml:space="preserve"> 4 </w:t>
      </w:r>
      <w:r w:rsidR="00BC4B8D">
        <w:rPr>
          <w:sz w:val="22"/>
        </w:rPr>
        <w:t>–</w:t>
      </w:r>
      <w:r w:rsidR="00517103">
        <w:rPr>
          <w:sz w:val="22"/>
        </w:rPr>
        <w:t xml:space="preserve"> </w:t>
      </w:r>
      <w:r w:rsidR="00BC4B8D">
        <w:rPr>
          <w:sz w:val="22"/>
        </w:rPr>
        <w:t xml:space="preserve">integration and presentation of available information in graphical displays received via communications equipment; and </w:t>
      </w:r>
      <w:r w:rsidR="007966B0">
        <w:rPr>
          <w:sz w:val="22"/>
        </w:rPr>
        <w:t xml:space="preserve">solution 5 – improved communication of VTS </w:t>
      </w:r>
      <w:r w:rsidR="000111E5">
        <w:rPr>
          <w:sz w:val="22"/>
        </w:rPr>
        <w:t>Service</w:t>
      </w:r>
      <w:r w:rsidR="007966B0">
        <w:rPr>
          <w:sz w:val="22"/>
        </w:rPr>
        <w:t xml:space="preserve"> Portfolio (not limited to VTS stations).  </w:t>
      </w:r>
      <w:r w:rsidR="003D0480">
        <w:rPr>
          <w:sz w:val="22"/>
        </w:rPr>
        <w:t xml:space="preserve">Task 15 (T15) </w:t>
      </w:r>
      <w:r w:rsidR="00040C91">
        <w:rPr>
          <w:sz w:val="22"/>
        </w:rPr>
        <w:t xml:space="preserve">is to ‘identify and draft guidelines on seamless integration of all currently available communications </w:t>
      </w:r>
      <w:r w:rsidR="000111E5">
        <w:rPr>
          <w:sz w:val="22"/>
        </w:rPr>
        <w:t xml:space="preserve">infrastructure </w:t>
      </w:r>
      <w:r w:rsidR="00040C91">
        <w:rPr>
          <w:sz w:val="22"/>
        </w:rPr>
        <w:t xml:space="preserve">and how they can used (e.g. range, </w:t>
      </w:r>
      <w:r w:rsidR="000111E5">
        <w:rPr>
          <w:sz w:val="22"/>
        </w:rPr>
        <w:t>bandwidth</w:t>
      </w:r>
      <w:r w:rsidR="00040C91">
        <w:rPr>
          <w:sz w:val="22"/>
        </w:rPr>
        <w:t>, etc) …</w:t>
      </w:r>
      <w:r w:rsidR="009C2D6C">
        <w:rPr>
          <w:sz w:val="22"/>
        </w:rPr>
        <w:t>’  and ‘The task should look at shor</w:t>
      </w:r>
      <w:r w:rsidR="003144B9">
        <w:rPr>
          <w:sz w:val="22"/>
        </w:rPr>
        <w:t xml:space="preserve">t range systems such as VHF, 4G and 5G …’ </w:t>
      </w:r>
      <w:r w:rsidR="003D1798">
        <w:rPr>
          <w:sz w:val="22"/>
        </w:rPr>
        <w:t xml:space="preserve"> </w:t>
      </w:r>
      <w:r w:rsidR="008F0224">
        <w:rPr>
          <w:sz w:val="22"/>
        </w:rPr>
        <w:t xml:space="preserve">Solution 4, </w:t>
      </w:r>
      <w:r w:rsidR="00517103">
        <w:rPr>
          <w:sz w:val="22"/>
        </w:rPr>
        <w:t>sub-solution 4.1.</w:t>
      </w:r>
      <w:r w:rsidR="007014AB">
        <w:rPr>
          <w:sz w:val="22"/>
        </w:rPr>
        <w:t xml:space="preserve">4  </w:t>
      </w:r>
      <w:r w:rsidR="005A1F68" w:rsidRPr="00611F74">
        <w:rPr>
          <w:sz w:val="22"/>
        </w:rPr>
        <w:t>“available communications systems</w:t>
      </w:r>
      <w:r w:rsidR="005013BF">
        <w:rPr>
          <w:sz w:val="22"/>
        </w:rPr>
        <w:t xml:space="preserve"> need to be identified, including </w:t>
      </w:r>
      <w:r w:rsidR="005A1F68" w:rsidRPr="00611F74">
        <w:rPr>
          <w:sz w:val="22"/>
        </w:rPr>
        <w:t>how they can be used, based on range,</w:t>
      </w:r>
      <w:r w:rsidR="005A1F68">
        <w:rPr>
          <w:sz w:val="22"/>
        </w:rPr>
        <w:t xml:space="preserve"> </w:t>
      </w:r>
      <w:r w:rsidR="005A1F68" w:rsidRPr="00611F74">
        <w:rPr>
          <w:sz w:val="22"/>
        </w:rPr>
        <w:t>bandwidth, etc. and what systems are currently being developed and will be in use when e-navigation is fully implemented</w:t>
      </w:r>
      <w:r w:rsidR="00583659">
        <w:rPr>
          <w:sz w:val="22"/>
        </w:rPr>
        <w:t>. The task</w:t>
      </w:r>
      <w:r w:rsidR="005A1F68" w:rsidRPr="00611F74">
        <w:rPr>
          <w:sz w:val="22"/>
        </w:rPr>
        <w:t xml:space="preserve"> should look into short-range systems such as</w:t>
      </w:r>
      <w:r w:rsidR="005A1F68">
        <w:rPr>
          <w:sz w:val="22"/>
        </w:rPr>
        <w:t xml:space="preserve"> </w:t>
      </w:r>
      <w:r w:rsidR="005A1F68" w:rsidRPr="00611F74">
        <w:rPr>
          <w:sz w:val="22"/>
        </w:rPr>
        <w:t>VHF, 4G and 5G</w:t>
      </w:r>
      <w:r w:rsidR="004541FB">
        <w:rPr>
          <w:sz w:val="22"/>
        </w:rPr>
        <w:t>”</w:t>
      </w:r>
      <w:r w:rsidR="005A1F68">
        <w:rPr>
          <w:sz w:val="22"/>
        </w:rPr>
        <w:t xml:space="preserve"> </w:t>
      </w:r>
    </w:p>
    <w:p w14:paraId="059021F4" w14:textId="77777777" w:rsidR="005A1F68" w:rsidRDefault="005A1F68" w:rsidP="00611F74">
      <w:pPr>
        <w:autoSpaceDE w:val="0"/>
        <w:autoSpaceDN w:val="0"/>
        <w:adjustRightInd w:val="0"/>
        <w:spacing w:line="240" w:lineRule="auto"/>
      </w:pPr>
    </w:p>
    <w:p w14:paraId="52C5B3CB" w14:textId="4783FE48" w:rsidR="009C6CA5" w:rsidRPr="005A1F68" w:rsidRDefault="007E3859" w:rsidP="00611F74">
      <w:pPr>
        <w:autoSpaceDE w:val="0"/>
        <w:autoSpaceDN w:val="0"/>
        <w:adjustRightInd w:val="0"/>
        <w:spacing w:line="240" w:lineRule="auto"/>
      </w:pPr>
      <w:r w:rsidRPr="005A1F68">
        <w:rPr>
          <w:sz w:val="22"/>
        </w:rPr>
        <w:t>This involves</w:t>
      </w:r>
      <w:r w:rsidR="009C6CA5" w:rsidRPr="005A1F68">
        <w:rPr>
          <w:sz w:val="22"/>
        </w:rPr>
        <w:t>:</w:t>
      </w:r>
      <w:r w:rsidRPr="005A1F68">
        <w:rPr>
          <w:sz w:val="22"/>
        </w:rPr>
        <w:t xml:space="preserve"> </w:t>
      </w:r>
    </w:p>
    <w:p w14:paraId="0D10CE57" w14:textId="77777777" w:rsidR="009C6CA5" w:rsidRDefault="007E3859" w:rsidP="009858BC">
      <w:pPr>
        <w:pStyle w:val="Bullet1"/>
        <w:numPr>
          <w:ilvl w:val="0"/>
          <w:numId w:val="44"/>
        </w:numPr>
      </w:pPr>
      <w:r>
        <w:t>balancing the benefits derived from new and advancing technologies against safety and security concerns,</w:t>
      </w:r>
      <w:r w:rsidR="009C6CA5">
        <w:t xml:space="preserve"> </w:t>
      </w:r>
    </w:p>
    <w:p w14:paraId="57835D9E" w14:textId="0CE12D36" w:rsidR="009C6CA5" w:rsidRDefault="009C6CA5" w:rsidP="009858BC">
      <w:pPr>
        <w:pStyle w:val="Bullet1"/>
        <w:numPr>
          <w:ilvl w:val="0"/>
          <w:numId w:val="44"/>
        </w:numPr>
      </w:pPr>
      <w:r>
        <w:t xml:space="preserve">assessing </w:t>
      </w:r>
      <w:r w:rsidR="007E3859">
        <w:t xml:space="preserve">the impact on the environment and on international trade facilitation, </w:t>
      </w:r>
    </w:p>
    <w:p w14:paraId="0FC6BA3C" w14:textId="77777777" w:rsidR="009C6CA5" w:rsidRDefault="009C6CA5" w:rsidP="009858BC">
      <w:pPr>
        <w:pStyle w:val="Bullet1"/>
        <w:numPr>
          <w:ilvl w:val="0"/>
          <w:numId w:val="44"/>
        </w:numPr>
      </w:pPr>
      <w:r>
        <w:t xml:space="preserve">identifying </w:t>
      </w:r>
      <w:r w:rsidR="007E3859">
        <w:t xml:space="preserve">the potential costs to the industry, and </w:t>
      </w:r>
    </w:p>
    <w:p w14:paraId="67AA49D6" w14:textId="486CB309" w:rsidR="007E3859" w:rsidRDefault="009C6CA5" w:rsidP="009858BC">
      <w:pPr>
        <w:pStyle w:val="Bullet1"/>
        <w:numPr>
          <w:ilvl w:val="0"/>
          <w:numId w:val="44"/>
        </w:numPr>
      </w:pPr>
      <w:r>
        <w:t xml:space="preserve">assessing the </w:t>
      </w:r>
      <w:r w:rsidR="007E3859">
        <w:t>impact on personnel, both on board and ashore.</w:t>
      </w:r>
    </w:p>
    <w:p w14:paraId="0D1D297A" w14:textId="66F17B17" w:rsidR="00065419" w:rsidRDefault="009858BC" w:rsidP="00065419">
      <w:pPr>
        <w:pStyle w:val="Bullet1"/>
        <w:numPr>
          <w:ilvl w:val="0"/>
          <w:numId w:val="0"/>
        </w:numPr>
        <w:ind w:left="425" w:hanging="425"/>
      </w:pPr>
      <w:r>
        <w:t xml:space="preserve">The primary benefits of </w:t>
      </w:r>
      <w:r w:rsidR="005F07CA">
        <w:t>IMT</w:t>
      </w:r>
      <w:r>
        <w:t xml:space="preserve"> to IALA </w:t>
      </w:r>
      <w:r w:rsidR="00F45239">
        <w:t xml:space="preserve">members </w:t>
      </w:r>
      <w:r>
        <w:t>include:</w:t>
      </w:r>
    </w:p>
    <w:p w14:paraId="428AD2A0" w14:textId="4A2BE3C3" w:rsidR="009858BC" w:rsidRDefault="009858BC" w:rsidP="009858BC">
      <w:pPr>
        <w:pStyle w:val="Bullet1"/>
        <w:numPr>
          <w:ilvl w:val="0"/>
          <w:numId w:val="43"/>
        </w:numPr>
      </w:pPr>
      <w:r>
        <w:t>High bandwidth (</w:t>
      </w:r>
      <w:r w:rsidR="004D0BF0">
        <w:t xml:space="preserve">&gt;10Mb/s with LTE and </w:t>
      </w:r>
      <w:r>
        <w:t>&gt;1Gb/s with 5G)</w:t>
      </w:r>
    </w:p>
    <w:p w14:paraId="6659904C" w14:textId="08253318" w:rsidR="009858BC" w:rsidRDefault="009858BC" w:rsidP="009858BC">
      <w:pPr>
        <w:pStyle w:val="Bullet1"/>
        <w:numPr>
          <w:ilvl w:val="0"/>
          <w:numId w:val="43"/>
        </w:numPr>
      </w:pPr>
      <w:r>
        <w:t>Low latency (&lt;50ms with LTE and 5G</w:t>
      </w:r>
      <w:r w:rsidR="00DE7030">
        <w:t xml:space="preserve"> and a 5G network radio interface latency goal of &lt;1ms</w:t>
      </w:r>
      <w:r>
        <w:t>)</w:t>
      </w:r>
    </w:p>
    <w:p w14:paraId="2E47C1D4" w14:textId="174CA3C2" w:rsidR="009858BC" w:rsidRDefault="009858BC" w:rsidP="009858BC">
      <w:pPr>
        <w:pStyle w:val="Bullet1"/>
        <w:numPr>
          <w:ilvl w:val="0"/>
          <w:numId w:val="43"/>
        </w:numPr>
      </w:pPr>
      <w:r>
        <w:t>Coverage (</w:t>
      </w:r>
      <w:r w:rsidR="00DE7030">
        <w:t>&gt;</w:t>
      </w:r>
      <w:r w:rsidR="004D0BF0">
        <w:t>150</w:t>
      </w:r>
      <w:r>
        <w:t xml:space="preserve"> countries have 3GPP GSM network installed and operational</w:t>
      </w:r>
      <w:r w:rsidR="004D0BF0">
        <w:t xml:space="preserve"> with coverage limited to Line Of Sight (LOS) which in some cases </w:t>
      </w:r>
      <w:r w:rsidR="00DE7030">
        <w:t>has been tested t</w:t>
      </w:r>
      <w:r w:rsidR="004D0BF0">
        <w:t>o 100Km (</w:t>
      </w:r>
      <w:r w:rsidR="00F20AFD">
        <w:t>Republic of</w:t>
      </w:r>
      <w:r w:rsidR="004D0BF0">
        <w:t xml:space="preserve"> Korea)</w:t>
      </w:r>
      <w:r>
        <w:t>)</w:t>
      </w:r>
    </w:p>
    <w:p w14:paraId="628E0A50" w14:textId="2B415258" w:rsidR="00F45239" w:rsidRDefault="00B0494B" w:rsidP="00F45239">
      <w:pPr>
        <w:pStyle w:val="Bullet1"/>
        <w:numPr>
          <w:ilvl w:val="0"/>
          <w:numId w:val="43"/>
        </w:numPr>
      </w:pPr>
      <w:r>
        <w:t>Affordable</w:t>
      </w:r>
      <w:r w:rsidR="009858BC">
        <w:t xml:space="preserve"> </w:t>
      </w:r>
    </w:p>
    <w:p w14:paraId="7FA7FDEB" w14:textId="5A322592" w:rsidR="009858BC" w:rsidRDefault="009858BC" w:rsidP="00F45239">
      <w:pPr>
        <w:pStyle w:val="Bullet1"/>
        <w:numPr>
          <w:ilvl w:val="0"/>
          <w:numId w:val="43"/>
        </w:numPr>
      </w:pPr>
      <w:r>
        <w:t>High availability</w:t>
      </w:r>
      <w:r w:rsidR="00F45239">
        <w:t xml:space="preserve"> (goal of network reliability of 99.999%)</w:t>
      </w:r>
    </w:p>
    <w:p w14:paraId="50D84641" w14:textId="235E530B" w:rsidR="00DE7030" w:rsidRDefault="00DE7030" w:rsidP="00F45239">
      <w:pPr>
        <w:pStyle w:val="Bullet1"/>
        <w:numPr>
          <w:ilvl w:val="0"/>
          <w:numId w:val="43"/>
        </w:numPr>
      </w:pPr>
      <w:r>
        <w:t xml:space="preserve">Easily interfaced to existing and new </w:t>
      </w:r>
      <w:r w:rsidR="00B66FA8">
        <w:t xml:space="preserve">Information Technology </w:t>
      </w:r>
      <w:r>
        <w:t>systems (uses Internet Protocol (IP))</w:t>
      </w:r>
    </w:p>
    <w:p w14:paraId="79CC17DD" w14:textId="158C6BF3" w:rsidR="00E61DB8" w:rsidRPr="007E3859" w:rsidRDefault="00E61DB8" w:rsidP="00F45239">
      <w:pPr>
        <w:pStyle w:val="Bullet1"/>
        <w:numPr>
          <w:ilvl w:val="0"/>
          <w:numId w:val="43"/>
        </w:numPr>
      </w:pPr>
      <w:r>
        <w:t>Relatively secure radio channel (security of 5G is improved over LTE)</w:t>
      </w:r>
    </w:p>
    <w:p w14:paraId="7B63F809" w14:textId="36FD62AF" w:rsidR="00791EBC" w:rsidRDefault="00A453E8" w:rsidP="006C251E">
      <w:pPr>
        <w:pStyle w:val="Heading1"/>
      </w:pPr>
      <w:bookmarkStart w:id="10" w:name="_Toc67347930"/>
      <w:r>
        <w:t xml:space="preserve">IMT </w:t>
      </w:r>
      <w:r w:rsidR="006C251E">
        <w:t>and Maritime Services</w:t>
      </w:r>
      <w:bookmarkEnd w:id="10"/>
    </w:p>
    <w:p w14:paraId="7F688598" w14:textId="583E696F" w:rsidR="006C251E" w:rsidRDefault="006C251E" w:rsidP="006C251E">
      <w:pPr>
        <w:pStyle w:val="Heading2separationline"/>
      </w:pPr>
    </w:p>
    <w:p w14:paraId="7D30DCF0" w14:textId="7DB6CF31" w:rsidR="00E61DB8" w:rsidRDefault="00A663DE" w:rsidP="006C251E">
      <w:pPr>
        <w:pStyle w:val="BodyText"/>
      </w:pPr>
      <w:r>
        <w:t xml:space="preserve">IMT, </w:t>
      </w:r>
      <w:r w:rsidR="00F93E14">
        <w:t>provide</w:t>
      </w:r>
      <w:r w:rsidR="00E61DB8">
        <w:t xml:space="preserve"> high bandwidth, low latency, radio based, Wide Area Network (WAN) that offers the ability to connect ship and shore and distributed shore side systems.</w:t>
      </w:r>
      <w:r w:rsidR="00182053">
        <w:t xml:space="preserve"> 3GPP </w:t>
      </w:r>
    </w:p>
    <w:p w14:paraId="4A62A928" w14:textId="237BE2DB" w:rsidR="00E61DB8" w:rsidRDefault="00E61DB8" w:rsidP="006C251E">
      <w:pPr>
        <w:pStyle w:val="BodyText"/>
      </w:pPr>
      <w:r>
        <w:lastRenderedPageBreak/>
        <w:t xml:space="preserve"> </w:t>
      </w:r>
      <w:r w:rsidR="00F93E14">
        <w:t xml:space="preserve">It is important </w:t>
      </w:r>
      <w:r>
        <w:t xml:space="preserve">to be aware </w:t>
      </w:r>
      <w:r w:rsidR="00017391">
        <w:t>o</w:t>
      </w:r>
      <w:r>
        <w:t>f the following when evaluating</w:t>
      </w:r>
      <w:r w:rsidR="00C57CD1">
        <w:t xml:space="preserve"> the use cases provided in</w:t>
      </w:r>
      <w:r>
        <w:t xml:space="preserve"> </w:t>
      </w:r>
      <w:r w:rsidR="006E1079">
        <w:t xml:space="preserve">3GPP </w:t>
      </w:r>
      <w:r>
        <w:t>use cases</w:t>
      </w:r>
      <w:r w:rsidR="00531DD5">
        <w:t>, as provided in 3GPP TR 22.819 (V16.2.0)</w:t>
      </w:r>
      <w:r>
        <w:t>:</w:t>
      </w:r>
    </w:p>
    <w:p w14:paraId="1DC12605" w14:textId="12797104" w:rsidR="00E61DB8" w:rsidRDefault="00E61DB8" w:rsidP="00017391">
      <w:pPr>
        <w:pStyle w:val="BodyText"/>
        <w:numPr>
          <w:ilvl w:val="0"/>
          <w:numId w:val="48"/>
        </w:numPr>
      </w:pPr>
      <w:r>
        <w:t xml:space="preserve">Most </w:t>
      </w:r>
      <w:r w:rsidR="00825873">
        <w:t xml:space="preserve">IMT </w:t>
      </w:r>
      <w:r>
        <w:t xml:space="preserve">networks are commercially </w:t>
      </w:r>
      <w:r w:rsidR="00017391">
        <w:t>operated,</w:t>
      </w:r>
      <w:r>
        <w:t xml:space="preserve"> </w:t>
      </w:r>
      <w:r w:rsidR="00017391">
        <w:t>and the use of a commercial network normally requires that the user pays</w:t>
      </w:r>
    </w:p>
    <w:p w14:paraId="5DF08B99" w14:textId="62FF5B04" w:rsidR="00E61DB8" w:rsidRDefault="00825873" w:rsidP="00017391">
      <w:pPr>
        <w:pStyle w:val="BodyText"/>
        <w:numPr>
          <w:ilvl w:val="0"/>
          <w:numId w:val="48"/>
        </w:numPr>
      </w:pPr>
      <w:r>
        <w:t xml:space="preserve">IMT </w:t>
      </w:r>
      <w:r w:rsidR="00E61DB8">
        <w:t xml:space="preserve">Mission Critical Services are offered in some countries and to access these services, the maritime domain </w:t>
      </w:r>
      <w:r w:rsidR="000379F6">
        <w:t xml:space="preserve">including IALA members will </w:t>
      </w:r>
      <w:r w:rsidR="00E61DB8">
        <w:t>need to be recognised as a Mission Critical Service</w:t>
      </w:r>
      <w:r w:rsidR="00B66FA8">
        <w:t xml:space="preserve"> within the </w:t>
      </w:r>
      <w:r>
        <w:t xml:space="preserve">IMT </w:t>
      </w:r>
      <w:r w:rsidR="00B66FA8">
        <w:t>specifications</w:t>
      </w:r>
    </w:p>
    <w:p w14:paraId="15DA3BED" w14:textId="79539A0B" w:rsidR="000379F6" w:rsidRDefault="000379F6" w:rsidP="00017391">
      <w:pPr>
        <w:pStyle w:val="BodyText"/>
        <w:numPr>
          <w:ilvl w:val="0"/>
          <w:numId w:val="48"/>
        </w:numPr>
      </w:pPr>
      <w:r>
        <w:t xml:space="preserve">Access to </w:t>
      </w:r>
      <w:r w:rsidR="00825873">
        <w:t xml:space="preserve">IMT </w:t>
      </w:r>
      <w:r>
        <w:t xml:space="preserve">Mission Critical Services may include additional </w:t>
      </w:r>
      <w:r w:rsidR="006E1079">
        <w:t>service and</w:t>
      </w:r>
      <w:r w:rsidR="00497FDA">
        <w:t xml:space="preserve"> terminal unit </w:t>
      </w:r>
      <w:r>
        <w:t>costs</w:t>
      </w:r>
    </w:p>
    <w:p w14:paraId="1B85135F" w14:textId="2F198E67" w:rsidR="00E61DB8" w:rsidRDefault="00E61DB8" w:rsidP="00017391">
      <w:pPr>
        <w:pStyle w:val="BodyText"/>
        <w:numPr>
          <w:ilvl w:val="0"/>
          <w:numId w:val="48"/>
        </w:numPr>
      </w:pPr>
      <w:r>
        <w:t xml:space="preserve">The </w:t>
      </w:r>
      <w:r w:rsidR="00017391">
        <w:t xml:space="preserve">bandwidth of the </w:t>
      </w:r>
      <w:r w:rsidR="00825873">
        <w:t xml:space="preserve">IMT </w:t>
      </w:r>
      <w:r w:rsidR="00017391">
        <w:t>data channel is inversely proportional to the distance to the base station</w:t>
      </w:r>
    </w:p>
    <w:p w14:paraId="258755DC" w14:textId="34F88A8C" w:rsidR="00A01F94" w:rsidRDefault="00017391" w:rsidP="00017391">
      <w:pPr>
        <w:pStyle w:val="BodyText"/>
        <w:numPr>
          <w:ilvl w:val="0"/>
          <w:numId w:val="48"/>
        </w:numPr>
      </w:pPr>
      <w:r>
        <w:t xml:space="preserve">Although the </w:t>
      </w:r>
      <w:r w:rsidR="00072B86">
        <w:t xml:space="preserve">IMT </w:t>
      </w:r>
      <w:r>
        <w:t>network have significant reliability due to the commercial imperative</w:t>
      </w:r>
      <w:r w:rsidR="00D876DD">
        <w:t>.</w:t>
      </w:r>
    </w:p>
    <w:p w14:paraId="1987193F" w14:textId="3DE7DC40" w:rsidR="00E61DB8" w:rsidRDefault="00A01F94" w:rsidP="00017391">
      <w:pPr>
        <w:pStyle w:val="BodyText"/>
        <w:numPr>
          <w:ilvl w:val="0"/>
          <w:numId w:val="48"/>
        </w:numPr>
      </w:pPr>
      <w:r>
        <w:t>T</w:t>
      </w:r>
      <w:r w:rsidR="00017391">
        <w:t>he user</w:t>
      </w:r>
      <w:r>
        <w:t xml:space="preserve"> of IMT</w:t>
      </w:r>
      <w:r w:rsidR="00017391">
        <w:t xml:space="preserve"> is dependent on the commercial operators to maintain access to the network</w:t>
      </w:r>
      <w:r w:rsidR="00072B86">
        <w:t>.</w:t>
      </w:r>
    </w:p>
    <w:p w14:paraId="5FECE630" w14:textId="172B074F" w:rsidR="00690355" w:rsidRDefault="001F1DA4" w:rsidP="00017391">
      <w:pPr>
        <w:pStyle w:val="BodyText"/>
        <w:numPr>
          <w:ilvl w:val="0"/>
          <w:numId w:val="48"/>
        </w:numPr>
      </w:pPr>
      <w:r>
        <w:t xml:space="preserve">While the large number of users may result in </w:t>
      </w:r>
      <w:r w:rsidR="00690355">
        <w:t xml:space="preserve">large coverage and reduces costs due to </w:t>
      </w:r>
      <w:r>
        <w:t xml:space="preserve">economies of scale, </w:t>
      </w:r>
      <w:r w:rsidR="00690355">
        <w:t xml:space="preserve">this may not be realised in the maritime environment, noting the limited number of maritime users of IMT.  </w:t>
      </w:r>
      <w:r>
        <w:t xml:space="preserve"> </w:t>
      </w:r>
    </w:p>
    <w:p w14:paraId="1011D588" w14:textId="4995843D" w:rsidR="00F93E14" w:rsidRDefault="00F93E14" w:rsidP="00563BA5">
      <w:pPr>
        <w:pStyle w:val="Heading2"/>
      </w:pPr>
      <w:bookmarkStart w:id="11" w:name="_Toc67347931"/>
      <w:r>
        <w:t xml:space="preserve">Use </w:t>
      </w:r>
      <w:r w:rsidR="001A0C0E">
        <w:t xml:space="preserve">of IMT </w:t>
      </w:r>
      <w:r w:rsidR="009F5C4B">
        <w:t xml:space="preserve">to support </w:t>
      </w:r>
      <w:r w:rsidR="00214DE2">
        <w:t xml:space="preserve">Marine </w:t>
      </w:r>
      <w:r w:rsidR="009F5C4B">
        <w:t>Aids to Navgation Provision</w:t>
      </w:r>
      <w:bookmarkEnd w:id="11"/>
    </w:p>
    <w:p w14:paraId="310D2AE9" w14:textId="3EC3DB6E" w:rsidR="00017391" w:rsidRDefault="00017391" w:rsidP="006C251E">
      <w:pPr>
        <w:pStyle w:val="BodyText"/>
      </w:pPr>
      <w:r>
        <w:t>Typical use</w:t>
      </w:r>
      <w:r w:rsidR="001A0C0E">
        <w:t>s</w:t>
      </w:r>
      <w:r>
        <w:t xml:space="preserve"> for</w:t>
      </w:r>
      <w:r w:rsidR="00BD1867">
        <w:t xml:space="preserve"> IMT, </w:t>
      </w:r>
      <w:r w:rsidR="00F93E14">
        <w:t xml:space="preserve">to support the provision of </w:t>
      </w:r>
      <w:r w:rsidR="00CE3C43">
        <w:t xml:space="preserve">marine </w:t>
      </w:r>
      <w:r w:rsidR="00F93E14">
        <w:t>AtoN, including VTS,</w:t>
      </w:r>
      <w:r>
        <w:t xml:space="preserve"> include the following:</w:t>
      </w:r>
    </w:p>
    <w:p w14:paraId="0C692E28" w14:textId="2E2BD5A3" w:rsidR="00017391" w:rsidRDefault="00017391" w:rsidP="00017391">
      <w:pPr>
        <w:pStyle w:val="BodyText"/>
        <w:numPr>
          <w:ilvl w:val="0"/>
          <w:numId w:val="49"/>
        </w:numPr>
      </w:pPr>
      <w:r>
        <w:t xml:space="preserve">Monitoring of Aids to Navigation: </w:t>
      </w:r>
      <w:r w:rsidR="007D56ED">
        <w:t xml:space="preserve">IMT </w:t>
      </w:r>
      <w:r>
        <w:t xml:space="preserve">provides a communications channel for remote Internet of Things (IoT) devices allowing </w:t>
      </w:r>
      <w:r w:rsidR="00F93E14">
        <w:t>the shore authority</w:t>
      </w:r>
      <w:r>
        <w:t xml:space="preserve"> to monitor a wide range of peripheral AtoN and their supporting subsystems including batteries, solar panels and electricity generating systems.</w:t>
      </w:r>
    </w:p>
    <w:p w14:paraId="2B5629FB" w14:textId="4BB1E0F6" w:rsidR="00017391" w:rsidRDefault="00017391" w:rsidP="00017391">
      <w:pPr>
        <w:pStyle w:val="BodyText"/>
        <w:numPr>
          <w:ilvl w:val="0"/>
          <w:numId w:val="49"/>
        </w:numPr>
      </w:pPr>
      <w:r>
        <w:t>Collection</w:t>
      </w:r>
      <w:r w:rsidR="00F93E14">
        <w:t xml:space="preserve"> and dissemination</w:t>
      </w:r>
      <w:r>
        <w:t xml:space="preserve"> of meteorological and hydrographic sensor data: The connection of remote sensors using </w:t>
      </w:r>
      <w:r w:rsidR="00714A94">
        <w:t xml:space="preserve">IMT </w:t>
      </w:r>
      <w:r>
        <w:t>enables the placing of meteorological and hydrographic sensors in ideal locations to gather the required data and ensure that this is available in real time to share with ship and shore services using AIS, ASM</w:t>
      </w:r>
      <w:r w:rsidR="006013D1">
        <w:t>, VDE</w:t>
      </w:r>
      <w:r>
        <w:t xml:space="preserve"> and </w:t>
      </w:r>
      <w:r w:rsidR="0035365A">
        <w:t xml:space="preserve">IMT </w:t>
      </w:r>
      <w:r>
        <w:t>as the ship to shore communication channel.</w:t>
      </w:r>
    </w:p>
    <w:p w14:paraId="3D447D71" w14:textId="346520A6" w:rsidR="00017391" w:rsidRDefault="00017391" w:rsidP="00017391">
      <w:pPr>
        <w:pStyle w:val="BodyText"/>
        <w:numPr>
          <w:ilvl w:val="0"/>
          <w:numId w:val="49"/>
        </w:numPr>
      </w:pPr>
      <w:r>
        <w:t xml:space="preserve">Connection of </w:t>
      </w:r>
      <w:r w:rsidR="00F93E14">
        <w:t xml:space="preserve">multiple, </w:t>
      </w:r>
      <w:r>
        <w:t xml:space="preserve">remote, high bandwidth, low latency sensors: </w:t>
      </w:r>
      <w:r w:rsidR="0035365A">
        <w:t xml:space="preserve">IMT </w:t>
      </w:r>
      <w:r w:rsidR="000379F6">
        <w:t>can be</w:t>
      </w:r>
      <w:r>
        <w:t xml:space="preserve"> used to connect remote CCT</w:t>
      </w:r>
      <w:r w:rsidR="000379F6">
        <w:t>V</w:t>
      </w:r>
      <w:r>
        <w:t xml:space="preserve"> cameras</w:t>
      </w:r>
      <w:r w:rsidR="000379F6">
        <w:t xml:space="preserve">, VHF voice base stations and AIS base stations to Vessel Traffic Services </w:t>
      </w:r>
      <w:r w:rsidR="0046369E">
        <w:t xml:space="preserve">(VTS) </w:t>
      </w:r>
      <w:r w:rsidR="000379F6">
        <w:t xml:space="preserve">and </w:t>
      </w:r>
      <w:r w:rsidR="00B66FA8">
        <w:t>m</w:t>
      </w:r>
      <w:r w:rsidR="000379F6">
        <w:t xml:space="preserve">aritime </w:t>
      </w:r>
      <w:r w:rsidR="00B66FA8">
        <w:t>i</w:t>
      </w:r>
      <w:r w:rsidR="000379F6">
        <w:t xml:space="preserve">nformation </w:t>
      </w:r>
      <w:r w:rsidR="00B66FA8">
        <w:t>s</w:t>
      </w:r>
      <w:r w:rsidR="000379F6">
        <w:t>ystems</w:t>
      </w:r>
      <w:r w:rsidR="00B66FA8">
        <w:t xml:space="preserve"> allowing the sharing of </w:t>
      </w:r>
      <w:r w:rsidR="00377E86">
        <w:t>maritime information.</w:t>
      </w:r>
      <w:r w:rsidR="0035365A">
        <w:t xml:space="preserve"> </w:t>
      </w:r>
      <w:r w:rsidR="000379F6">
        <w:t>Processing at the edge (at the device) can limit the amount of data that is to be transferred.</w:t>
      </w:r>
    </w:p>
    <w:p w14:paraId="5C0B48B0" w14:textId="5A2BE32E" w:rsidR="00600CED" w:rsidRDefault="00600CED" w:rsidP="00600CED">
      <w:pPr>
        <w:pStyle w:val="BodyText"/>
        <w:numPr>
          <w:ilvl w:val="0"/>
          <w:numId w:val="49"/>
        </w:numPr>
      </w:pPr>
      <w:r w:rsidRPr="00600CED">
        <w:t xml:space="preserve">Dissemination of </w:t>
      </w:r>
      <w:commentRangeStart w:id="12"/>
      <w:r w:rsidRPr="00600CED">
        <w:t xml:space="preserve">[IHO] S-100 </w:t>
      </w:r>
      <w:commentRangeEnd w:id="12"/>
      <w:r>
        <w:rPr>
          <w:rStyle w:val="CommentReference"/>
        </w:rPr>
        <w:commentReference w:id="12"/>
      </w:r>
      <w:r w:rsidRPr="00600CED">
        <w:t>Series of services.</w:t>
      </w:r>
    </w:p>
    <w:p w14:paraId="7EFCB142" w14:textId="13F2DA7C" w:rsidR="000379F6" w:rsidRDefault="00F93E14" w:rsidP="000379F6">
      <w:pPr>
        <w:pStyle w:val="BodyText"/>
      </w:pPr>
      <w:r>
        <w:t xml:space="preserve">It is noted that many </w:t>
      </w:r>
      <w:r w:rsidR="000379F6">
        <w:t xml:space="preserve">ship operators are </w:t>
      </w:r>
      <w:r>
        <w:t xml:space="preserve">currently </w:t>
      </w:r>
      <w:r w:rsidR="000379F6">
        <w:t xml:space="preserve">using </w:t>
      </w:r>
      <w:r w:rsidR="000534F4">
        <w:t xml:space="preserve">IMT </w:t>
      </w:r>
      <w:r w:rsidR="000379F6">
        <w:t xml:space="preserve">systems to provide services to crew, </w:t>
      </w:r>
      <w:r>
        <w:t>monitor containers, collect data on emissions</w:t>
      </w:r>
      <w:r w:rsidR="000379F6">
        <w:t xml:space="preserve"> and</w:t>
      </w:r>
      <w:r>
        <w:t xml:space="preserve"> monitor</w:t>
      </w:r>
      <w:r w:rsidR="000379F6">
        <w:t xml:space="preserve"> vessel systems using existing coastal and port </w:t>
      </w:r>
      <w:r w:rsidR="000534F4">
        <w:t xml:space="preserve">IMT </w:t>
      </w:r>
      <w:r w:rsidR="000379F6">
        <w:t>systems.</w:t>
      </w:r>
    </w:p>
    <w:p w14:paraId="6BB62F01" w14:textId="7CC0E9A9" w:rsidR="00F93E14" w:rsidRDefault="00F93E14" w:rsidP="000379F6">
      <w:pPr>
        <w:pStyle w:val="BodyText"/>
      </w:pPr>
      <w:r>
        <w:t xml:space="preserve">As technology capabilities increase, it is anticipated that the use cases for </w:t>
      </w:r>
      <w:r w:rsidR="00D347A4">
        <w:t xml:space="preserve">digital data exchange will also increase.  </w:t>
      </w:r>
    </w:p>
    <w:p w14:paraId="68E21F88" w14:textId="67AE7522" w:rsidR="006C251E" w:rsidRDefault="006C251E" w:rsidP="006C251E">
      <w:pPr>
        <w:pStyle w:val="Heading1"/>
      </w:pPr>
      <w:bookmarkStart w:id="13" w:name="_Toc67347932"/>
      <w:r>
        <w:t xml:space="preserve">Development of </w:t>
      </w:r>
      <w:r w:rsidR="00E4156E">
        <w:t>IMT</w:t>
      </w:r>
      <w:bookmarkEnd w:id="13"/>
      <w:r w:rsidR="00E4156E">
        <w:t xml:space="preserve"> </w:t>
      </w:r>
    </w:p>
    <w:p w14:paraId="0CAE9AAF" w14:textId="52740B7B" w:rsidR="006C251E" w:rsidRDefault="006C251E" w:rsidP="006C251E">
      <w:pPr>
        <w:pStyle w:val="Heading1separatationline"/>
      </w:pPr>
    </w:p>
    <w:p w14:paraId="0C98CB34" w14:textId="66BFC16F" w:rsidR="00BC5284" w:rsidRDefault="00D347A4" w:rsidP="00611F74">
      <w:pPr>
        <w:pStyle w:val="BodyText"/>
      </w:pPr>
      <w:r>
        <w:t xml:space="preserve">Over the years </w:t>
      </w:r>
      <w:r w:rsidR="00E4156E">
        <w:t>IMT</w:t>
      </w:r>
      <w:r w:rsidR="006013D1">
        <w:t xml:space="preserve"> </w:t>
      </w:r>
      <w:r>
        <w:t xml:space="preserve">systems have developed from the initial 1G technology available in the 1980’s to the </w:t>
      </w:r>
      <w:r w:rsidR="005A1F68">
        <w:t xml:space="preserve">subsequent generational systems (up to 5G today) that provide capabilities and services that were not even imaginable then. </w:t>
      </w:r>
    </w:p>
    <w:p w14:paraId="57EC9078" w14:textId="1CA62806" w:rsidR="00833855" w:rsidRPr="00833855" w:rsidRDefault="00E25281" w:rsidP="00AB64C4">
      <w:pPr>
        <w:pStyle w:val="Tablecaption"/>
        <w:jc w:val="center"/>
      </w:pPr>
      <w:bookmarkStart w:id="14" w:name="_Toc67324995"/>
      <w:r>
        <w:t>Major system milestones for</w:t>
      </w:r>
      <w:r w:rsidR="00833855">
        <w:t xml:space="preserve"> </w:t>
      </w:r>
      <w:r>
        <w:t>IMT (</w:t>
      </w:r>
      <w:r w:rsidR="00833855">
        <w:t>3GPP</w:t>
      </w:r>
      <w:r>
        <w:t>)</w:t>
      </w:r>
      <w:r w:rsidR="00833855">
        <w:t xml:space="preserve"> technology</w:t>
      </w:r>
      <w:bookmarkEnd w:id="14"/>
    </w:p>
    <w:tbl>
      <w:tblPr>
        <w:tblStyle w:val="TableGrid1"/>
        <w:tblW w:w="0" w:type="auto"/>
        <w:tblLook w:val="04A0" w:firstRow="1" w:lastRow="0" w:firstColumn="1" w:lastColumn="0" w:noHBand="0" w:noVBand="1"/>
      </w:tblPr>
      <w:tblGrid>
        <w:gridCol w:w="1696"/>
        <w:gridCol w:w="8499"/>
      </w:tblGrid>
      <w:tr w:rsidR="00BC5284" w:rsidRPr="00BC5284" w14:paraId="5EA92CC8" w14:textId="77777777" w:rsidTr="0007784F">
        <w:trPr>
          <w:cantSplit/>
          <w:tblHeader/>
        </w:trPr>
        <w:tc>
          <w:tcPr>
            <w:tcW w:w="1696" w:type="dxa"/>
            <w:hideMark/>
          </w:tcPr>
          <w:p w14:paraId="5CB83935" w14:textId="77777777" w:rsidR="00BC5284" w:rsidRPr="00BC5284" w:rsidRDefault="00BC5284">
            <w:pPr>
              <w:jc w:val="center"/>
              <w:rPr>
                <w:rFonts w:cstheme="minorHAnsi"/>
                <w:b/>
                <w:bCs/>
                <w:sz w:val="22"/>
              </w:rPr>
            </w:pPr>
            <w:r w:rsidRPr="00BC5284">
              <w:rPr>
                <w:rFonts w:cstheme="minorHAnsi"/>
                <w:b/>
                <w:bCs/>
                <w:sz w:val="22"/>
              </w:rPr>
              <w:lastRenderedPageBreak/>
              <w:t>Generation</w:t>
            </w:r>
          </w:p>
        </w:tc>
        <w:tc>
          <w:tcPr>
            <w:tcW w:w="8499" w:type="dxa"/>
            <w:hideMark/>
          </w:tcPr>
          <w:p w14:paraId="22778800" w14:textId="77777777" w:rsidR="00BC5284" w:rsidRPr="00BC5284" w:rsidRDefault="00BC5284">
            <w:pPr>
              <w:jc w:val="center"/>
              <w:rPr>
                <w:rFonts w:cstheme="minorHAnsi"/>
                <w:b/>
                <w:bCs/>
                <w:sz w:val="22"/>
              </w:rPr>
            </w:pPr>
            <w:r w:rsidRPr="00BC5284">
              <w:rPr>
                <w:rFonts w:cstheme="minorHAnsi"/>
                <w:b/>
                <w:bCs/>
                <w:sz w:val="22"/>
              </w:rPr>
              <w:t>Major Systems Milestones</w:t>
            </w:r>
          </w:p>
        </w:tc>
      </w:tr>
      <w:tr w:rsidR="00BC5284" w:rsidRPr="00BC5284" w14:paraId="245C73D3" w14:textId="77777777" w:rsidTr="008F1954">
        <w:trPr>
          <w:cantSplit/>
          <w:trHeight w:val="2474"/>
        </w:trPr>
        <w:tc>
          <w:tcPr>
            <w:tcW w:w="1696" w:type="dxa"/>
            <w:hideMark/>
          </w:tcPr>
          <w:p w14:paraId="1B27EB1F" w14:textId="77777777" w:rsidR="00BC5284" w:rsidRPr="00BC5284" w:rsidRDefault="00BC5284">
            <w:pPr>
              <w:rPr>
                <w:rFonts w:cstheme="minorHAnsi"/>
                <w:sz w:val="22"/>
              </w:rPr>
            </w:pPr>
            <w:r w:rsidRPr="00BC5284">
              <w:rPr>
                <w:rFonts w:cstheme="minorHAnsi"/>
                <w:sz w:val="22"/>
              </w:rPr>
              <w:t>1G</w:t>
            </w:r>
          </w:p>
        </w:tc>
        <w:tc>
          <w:tcPr>
            <w:tcW w:w="8499" w:type="dxa"/>
            <w:hideMark/>
          </w:tcPr>
          <w:p w14:paraId="4187E73A" w14:textId="22C3DF6B" w:rsidR="00BC5284" w:rsidRPr="00497FDA" w:rsidRDefault="00BC5284">
            <w:pPr>
              <w:rPr>
                <w:rFonts w:asciiTheme="majorHAnsi" w:hAnsiTheme="majorHAnsi" w:cstheme="majorHAnsi"/>
                <w:sz w:val="20"/>
                <w:szCs w:val="20"/>
              </w:rPr>
            </w:pPr>
            <w:r w:rsidRPr="00497FDA">
              <w:rPr>
                <w:rFonts w:asciiTheme="majorHAnsi" w:hAnsiTheme="majorHAnsi" w:cstheme="majorHAnsi"/>
                <w:sz w:val="20"/>
                <w:szCs w:val="20"/>
              </w:rPr>
              <w:t xml:space="preserve">Analogue technology, from the 1980s onwards.  Various technologies were deployed, Nationally or Regionally, including: </w:t>
            </w:r>
          </w:p>
          <w:p w14:paraId="20DE9134"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NMT (Nordic Mobile Telephone), </w:t>
            </w:r>
          </w:p>
          <w:p w14:paraId="6B0C8985"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AMPS (Advanced Mobile Phone System), </w:t>
            </w:r>
          </w:p>
          <w:p w14:paraId="0B1E9A5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TACS (Total Access Communications System), </w:t>
            </w:r>
          </w:p>
          <w:p w14:paraId="55941451" w14:textId="77777777" w:rsidR="00BC5284" w:rsidRPr="00611F74" w:rsidRDefault="00BC5284" w:rsidP="00BC5284">
            <w:pPr>
              <w:pStyle w:val="ListParagraph"/>
              <w:numPr>
                <w:ilvl w:val="0"/>
                <w:numId w:val="45"/>
              </w:numPr>
              <w:rPr>
                <w:rFonts w:asciiTheme="majorHAnsi" w:hAnsiTheme="majorHAnsi" w:cstheme="majorHAnsi"/>
                <w:sz w:val="20"/>
                <w:szCs w:val="20"/>
                <w:lang w:val="it-IT"/>
              </w:rPr>
            </w:pPr>
            <w:r w:rsidRPr="00611F74">
              <w:rPr>
                <w:rFonts w:asciiTheme="majorHAnsi" w:hAnsiTheme="majorHAnsi" w:cstheme="majorHAnsi"/>
                <w:sz w:val="20"/>
                <w:szCs w:val="20"/>
                <w:lang w:val="it-IT"/>
              </w:rPr>
              <w:t xml:space="preserve">A-Netz to E-Netz, </w:t>
            </w:r>
          </w:p>
          <w:p w14:paraId="4CC4063E" w14:textId="6C13FB14" w:rsidR="00BC5284" w:rsidRPr="00497FDA" w:rsidRDefault="00BC5284" w:rsidP="00BC5284">
            <w:pPr>
              <w:pStyle w:val="ListParagraph"/>
              <w:numPr>
                <w:ilvl w:val="0"/>
                <w:numId w:val="45"/>
              </w:numPr>
              <w:rPr>
                <w:rFonts w:asciiTheme="majorHAnsi" w:hAnsiTheme="majorHAnsi" w:cstheme="majorHAnsi"/>
                <w:sz w:val="20"/>
                <w:szCs w:val="20"/>
              </w:rPr>
            </w:pPr>
            <w:proofErr w:type="spellStart"/>
            <w:r w:rsidRPr="00497FDA">
              <w:rPr>
                <w:rFonts w:asciiTheme="majorHAnsi" w:hAnsiTheme="majorHAnsi" w:cstheme="majorHAnsi"/>
                <w:sz w:val="20"/>
                <w:szCs w:val="20"/>
              </w:rPr>
              <w:t>Radiocom</w:t>
            </w:r>
            <w:proofErr w:type="spellEnd"/>
            <w:r w:rsidRPr="00497FDA">
              <w:rPr>
                <w:rFonts w:asciiTheme="majorHAnsi" w:hAnsiTheme="majorHAnsi" w:cstheme="majorHAnsi"/>
                <w:sz w:val="20"/>
                <w:szCs w:val="20"/>
              </w:rPr>
              <w:t xml:space="preserve"> 2000, </w:t>
            </w:r>
          </w:p>
          <w:p w14:paraId="7DE33427" w14:textId="77777777" w:rsidR="00BC5284" w:rsidRPr="00611F74" w:rsidRDefault="00BC5284" w:rsidP="00BC5284">
            <w:pPr>
              <w:pStyle w:val="ListParagraph"/>
              <w:numPr>
                <w:ilvl w:val="0"/>
                <w:numId w:val="45"/>
              </w:numPr>
              <w:rPr>
                <w:rFonts w:asciiTheme="majorHAnsi" w:hAnsiTheme="majorHAnsi" w:cstheme="majorHAnsi"/>
                <w:sz w:val="20"/>
                <w:szCs w:val="20"/>
                <w:lang w:val="it-IT"/>
              </w:rPr>
            </w:pPr>
            <w:r w:rsidRPr="00611F74">
              <w:rPr>
                <w:rFonts w:asciiTheme="majorHAnsi" w:hAnsiTheme="majorHAnsi" w:cstheme="majorHAnsi"/>
                <w:sz w:val="20"/>
                <w:szCs w:val="20"/>
                <w:lang w:val="it-IT"/>
              </w:rPr>
              <w:t xml:space="preserve">RTMI (Radio Telefono Mobile Integrato), </w:t>
            </w:r>
          </w:p>
          <w:p w14:paraId="41E7C3D3" w14:textId="77777777"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 xml:space="preserve">JTACS (Japan Total Access Communications System) and </w:t>
            </w:r>
          </w:p>
          <w:p w14:paraId="7200420C" w14:textId="4DB49F51" w:rsidR="00BC5284" w:rsidRPr="00497FDA" w:rsidRDefault="00BC5284" w:rsidP="00BC5284">
            <w:pPr>
              <w:pStyle w:val="ListParagraph"/>
              <w:numPr>
                <w:ilvl w:val="0"/>
                <w:numId w:val="45"/>
              </w:numPr>
              <w:rPr>
                <w:rFonts w:asciiTheme="majorHAnsi" w:hAnsiTheme="majorHAnsi" w:cstheme="majorHAnsi"/>
                <w:sz w:val="20"/>
                <w:szCs w:val="20"/>
              </w:rPr>
            </w:pPr>
            <w:r w:rsidRPr="00497FDA">
              <w:rPr>
                <w:rFonts w:asciiTheme="majorHAnsi" w:hAnsiTheme="majorHAnsi" w:cstheme="majorHAnsi"/>
                <w:sz w:val="20"/>
                <w:szCs w:val="20"/>
              </w:rPr>
              <w:t>TZ-80n (</w:t>
            </w:r>
            <w:proofErr w:type="spellStart"/>
            <w:r w:rsidRPr="00497FDA">
              <w:rPr>
                <w:rFonts w:asciiTheme="majorHAnsi" w:hAnsiTheme="majorHAnsi" w:cstheme="majorHAnsi"/>
                <w:sz w:val="20"/>
                <w:szCs w:val="20"/>
              </w:rPr>
              <w:t>Source:</w:t>
            </w:r>
            <w:hyperlink r:id="rId35" w:tgtFrame="_blank" w:history="1">
              <w:r w:rsidRPr="00497FDA">
                <w:rPr>
                  <w:rStyle w:val="Hyperlink"/>
                  <w:rFonts w:asciiTheme="majorHAnsi" w:hAnsiTheme="majorHAnsi" w:cstheme="majorHAnsi"/>
                  <w:sz w:val="20"/>
                  <w:szCs w:val="20"/>
                </w:rPr>
                <w:t>wikipedia</w:t>
              </w:r>
              <w:proofErr w:type="spellEnd"/>
            </w:hyperlink>
            <w:r w:rsidRPr="00497FDA">
              <w:rPr>
                <w:rFonts w:asciiTheme="majorHAnsi" w:hAnsiTheme="majorHAnsi" w:cstheme="majorHAnsi"/>
                <w:sz w:val="20"/>
                <w:szCs w:val="20"/>
              </w:rPr>
              <w:t>)</w:t>
            </w:r>
          </w:p>
          <w:p w14:paraId="6573BE67" w14:textId="142B1E3C" w:rsidR="00BC5284" w:rsidRPr="00497FDA" w:rsidRDefault="00BC5284">
            <w:pPr>
              <w:rPr>
                <w:rFonts w:asciiTheme="majorHAnsi" w:hAnsiTheme="majorHAnsi" w:cstheme="majorHAnsi"/>
                <w:sz w:val="20"/>
                <w:szCs w:val="20"/>
              </w:rPr>
            </w:pPr>
          </w:p>
        </w:tc>
      </w:tr>
      <w:tr w:rsidR="00BC5284" w:rsidRPr="00BC5284" w14:paraId="5EC53AD6" w14:textId="77777777" w:rsidTr="00E25281">
        <w:trPr>
          <w:cantSplit/>
          <w:trHeight w:val="2231"/>
        </w:trPr>
        <w:tc>
          <w:tcPr>
            <w:tcW w:w="1696" w:type="dxa"/>
            <w:hideMark/>
          </w:tcPr>
          <w:p w14:paraId="09D4298A" w14:textId="77777777" w:rsidR="00BC5284" w:rsidRPr="00BC5284" w:rsidRDefault="00BC5284">
            <w:pPr>
              <w:rPr>
                <w:rFonts w:cstheme="minorHAnsi"/>
                <w:sz w:val="22"/>
              </w:rPr>
            </w:pPr>
            <w:r w:rsidRPr="00BC5284">
              <w:rPr>
                <w:rFonts w:cstheme="minorHAnsi"/>
                <w:sz w:val="22"/>
              </w:rPr>
              <w:t>2G</w:t>
            </w:r>
          </w:p>
        </w:tc>
        <w:tc>
          <w:tcPr>
            <w:tcW w:w="8499" w:type="dxa"/>
            <w:hideMark/>
          </w:tcPr>
          <w:p w14:paraId="53BFA032" w14:textId="01A7CCD5" w:rsidR="00BC5284" w:rsidRPr="00497FDA" w:rsidRDefault="00BC5284" w:rsidP="00BC5284">
            <w:pPr>
              <w:rPr>
                <w:rFonts w:asciiTheme="majorHAnsi" w:hAnsiTheme="majorHAnsi" w:cstheme="majorHAnsi"/>
                <w:sz w:val="20"/>
                <w:szCs w:val="20"/>
              </w:rPr>
            </w:pPr>
            <w:r w:rsidRPr="00497FDA">
              <w:rPr>
                <w:rFonts w:asciiTheme="majorHAnsi" w:hAnsiTheme="majorHAnsi" w:cstheme="majorHAnsi"/>
                <w:sz w:val="20"/>
                <w:szCs w:val="20"/>
              </w:rPr>
              <w:t xml:space="preserve">First digital systems, deployed in the 1990s introducing voice, SMS and data services. The Primary 2G technologies are: </w:t>
            </w:r>
          </w:p>
          <w:p w14:paraId="7EFB7752"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GSM/GPRS &amp; EDGE, </w:t>
            </w:r>
          </w:p>
          <w:p w14:paraId="3C24B8AA" w14:textId="77777777" w:rsidR="00BC5284" w:rsidRPr="00497FDA" w:rsidRDefault="00BC5284" w:rsidP="00BC5284">
            <w:pPr>
              <w:pStyle w:val="ListParagraph"/>
              <w:numPr>
                <w:ilvl w:val="0"/>
                <w:numId w:val="47"/>
              </w:numPr>
              <w:rPr>
                <w:rFonts w:asciiTheme="majorHAnsi" w:hAnsiTheme="majorHAnsi" w:cstheme="majorHAnsi"/>
                <w:sz w:val="20"/>
                <w:szCs w:val="20"/>
              </w:rPr>
            </w:pPr>
            <w:proofErr w:type="spellStart"/>
            <w:r w:rsidRPr="00497FDA">
              <w:rPr>
                <w:rFonts w:asciiTheme="majorHAnsi" w:hAnsiTheme="majorHAnsi" w:cstheme="majorHAnsi"/>
                <w:sz w:val="20"/>
                <w:szCs w:val="20"/>
              </w:rPr>
              <w:t>CDMAOne</w:t>
            </w:r>
            <w:proofErr w:type="spellEnd"/>
            <w:r w:rsidRPr="00497FDA">
              <w:rPr>
                <w:rFonts w:asciiTheme="majorHAnsi" w:hAnsiTheme="majorHAnsi" w:cstheme="majorHAnsi"/>
                <w:sz w:val="20"/>
                <w:szCs w:val="20"/>
              </w:rPr>
              <w:t xml:space="preserve">, </w:t>
            </w:r>
          </w:p>
          <w:p w14:paraId="0190A1DE"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PDC, </w:t>
            </w:r>
          </w:p>
          <w:p w14:paraId="0AAD3E2D" w14:textId="77777777"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 xml:space="preserve">iDEN, </w:t>
            </w:r>
          </w:p>
          <w:p w14:paraId="2B4A5C57" w14:textId="7945ED4B" w:rsidR="00BC5284" w:rsidRPr="00497FDA" w:rsidRDefault="00BC5284" w:rsidP="00BC5284">
            <w:pPr>
              <w:pStyle w:val="ListParagraph"/>
              <w:numPr>
                <w:ilvl w:val="0"/>
                <w:numId w:val="47"/>
              </w:numPr>
              <w:rPr>
                <w:rFonts w:asciiTheme="majorHAnsi" w:hAnsiTheme="majorHAnsi" w:cstheme="majorHAnsi"/>
                <w:sz w:val="20"/>
                <w:szCs w:val="20"/>
              </w:rPr>
            </w:pPr>
            <w:r w:rsidRPr="00497FDA">
              <w:rPr>
                <w:rFonts w:asciiTheme="majorHAnsi" w:hAnsiTheme="majorHAnsi" w:cstheme="majorHAnsi"/>
                <w:sz w:val="20"/>
                <w:szCs w:val="20"/>
              </w:rPr>
              <w:t>IS-136 or D-AMPS.</w:t>
            </w:r>
          </w:p>
        </w:tc>
      </w:tr>
      <w:tr w:rsidR="00BC5284" w:rsidRPr="00BC5284" w14:paraId="2C033A25" w14:textId="77777777" w:rsidTr="008F1954">
        <w:trPr>
          <w:cantSplit/>
          <w:trHeight w:val="2510"/>
        </w:trPr>
        <w:tc>
          <w:tcPr>
            <w:tcW w:w="1696" w:type="dxa"/>
            <w:hideMark/>
          </w:tcPr>
          <w:p w14:paraId="1BAE2F2A" w14:textId="77777777" w:rsidR="00BC5284" w:rsidRDefault="00BC5284">
            <w:pPr>
              <w:rPr>
                <w:rFonts w:cstheme="minorHAnsi"/>
                <w:sz w:val="22"/>
              </w:rPr>
            </w:pPr>
            <w:r w:rsidRPr="00BC5284">
              <w:rPr>
                <w:rFonts w:cstheme="minorHAnsi"/>
                <w:sz w:val="22"/>
              </w:rPr>
              <w:t>3G</w:t>
            </w:r>
          </w:p>
          <w:p w14:paraId="7297FD1A" w14:textId="77777777" w:rsidR="0007784F" w:rsidRDefault="0007784F">
            <w:pPr>
              <w:rPr>
                <w:rFonts w:cstheme="minorHAnsi"/>
                <w:sz w:val="22"/>
              </w:rPr>
            </w:pPr>
          </w:p>
          <w:p w14:paraId="4F6F1DA6" w14:textId="6A3D202A" w:rsidR="0007784F" w:rsidRPr="00BC5284" w:rsidRDefault="0007784F">
            <w:pPr>
              <w:rPr>
                <w:rFonts w:cstheme="minorHAnsi"/>
                <w:sz w:val="22"/>
              </w:rPr>
            </w:pPr>
            <w:r>
              <w:rPr>
                <w:rFonts w:cstheme="minorHAnsi"/>
                <w:sz w:val="22"/>
              </w:rPr>
              <w:t>IMT 2000</w:t>
            </w:r>
          </w:p>
        </w:tc>
        <w:tc>
          <w:tcPr>
            <w:tcW w:w="8499" w:type="dxa"/>
            <w:hideMark/>
          </w:tcPr>
          <w:p w14:paraId="2B338020" w14:textId="4B22A0A5"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The 3G system from 3GPP is based on evolved Global System for Mobile communication (GSM) core networks and the radio access technologies that they support.</w:t>
            </w:r>
          </w:p>
          <w:p w14:paraId="5BDE8432" w14:textId="75209FE4"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This has allowed for the maintenance and development of GSM, with the evolution of General Packet Radio Service (GPRS) and Enhanced Data rates for GSM Evolution (EDGE), as well as further developments with the Universal Mobile Telecommunications System (UMTS) and </w:t>
            </w:r>
            <w:r w:rsidR="00AE5A3D" w:rsidRPr="00497FDA">
              <w:rPr>
                <w:rFonts w:asciiTheme="majorHAnsi" w:hAnsiTheme="majorHAnsi" w:cstheme="majorHAnsi"/>
                <w:sz w:val="20"/>
                <w:szCs w:val="20"/>
              </w:rPr>
              <w:t>High-Speed</w:t>
            </w:r>
            <w:r w:rsidRPr="00497FDA">
              <w:rPr>
                <w:rFonts w:asciiTheme="majorHAnsi" w:hAnsiTheme="majorHAnsi" w:cstheme="majorHAnsi"/>
                <w:sz w:val="20"/>
                <w:szCs w:val="20"/>
              </w:rPr>
              <w:t xml:space="preserve"> Packet data Access (HSPA).</w:t>
            </w:r>
          </w:p>
          <w:p w14:paraId="1AD9AE5F" w14:textId="2B97EEF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3G brought a global vision to the evolution of mobile networks, with the creation of the ITU's family of IMT-2000 systems which included EDGE, CDMA2000 1X/EVDO and UMTS-HSPA+ radio access technologies.</w:t>
            </w:r>
          </w:p>
        </w:tc>
      </w:tr>
      <w:tr w:rsidR="00BC5284" w:rsidRPr="00BC5284" w14:paraId="40516B82" w14:textId="77777777" w:rsidTr="0007784F">
        <w:trPr>
          <w:cantSplit/>
        </w:trPr>
        <w:tc>
          <w:tcPr>
            <w:tcW w:w="1696" w:type="dxa"/>
            <w:hideMark/>
          </w:tcPr>
          <w:p w14:paraId="59391CF8" w14:textId="77777777" w:rsidR="00BC5284" w:rsidRDefault="00BC5284">
            <w:pPr>
              <w:rPr>
                <w:rFonts w:cstheme="minorHAnsi"/>
                <w:sz w:val="22"/>
              </w:rPr>
            </w:pPr>
            <w:r w:rsidRPr="00BC5284">
              <w:rPr>
                <w:rFonts w:cstheme="minorHAnsi"/>
                <w:sz w:val="22"/>
              </w:rPr>
              <w:t>3G/4G</w:t>
            </w:r>
          </w:p>
          <w:p w14:paraId="70D96F1B" w14:textId="77777777" w:rsidR="0007784F" w:rsidRDefault="0007784F">
            <w:pPr>
              <w:rPr>
                <w:rFonts w:cstheme="minorHAnsi"/>
                <w:sz w:val="22"/>
              </w:rPr>
            </w:pPr>
          </w:p>
          <w:p w14:paraId="12DA69CC" w14:textId="7B41765D" w:rsidR="0007784F" w:rsidRPr="00BC5284" w:rsidRDefault="0007784F">
            <w:pPr>
              <w:rPr>
                <w:rFonts w:cstheme="minorHAnsi"/>
                <w:sz w:val="22"/>
              </w:rPr>
            </w:pPr>
            <w:r>
              <w:rPr>
                <w:rFonts w:cstheme="minorHAnsi"/>
                <w:sz w:val="22"/>
              </w:rPr>
              <w:t>IMT Advanced</w:t>
            </w:r>
          </w:p>
        </w:tc>
        <w:tc>
          <w:tcPr>
            <w:tcW w:w="8499" w:type="dxa"/>
            <w:hideMark/>
          </w:tcPr>
          <w:p w14:paraId="368FEEE1" w14:textId="7FA2D633"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LTE and LTE-Advanced have crossed the “generational boundary” offering the next generation(s) of capabilities. With their capacity for </w:t>
            </w:r>
            <w:r w:rsidR="00AE5A3D" w:rsidRPr="00497FDA">
              <w:rPr>
                <w:rFonts w:asciiTheme="majorHAnsi" w:hAnsiTheme="majorHAnsi" w:cstheme="majorHAnsi"/>
                <w:sz w:val="20"/>
                <w:szCs w:val="20"/>
              </w:rPr>
              <w:t>high-speed</w:t>
            </w:r>
            <w:r w:rsidRPr="00497FDA">
              <w:rPr>
                <w:rFonts w:asciiTheme="majorHAnsi" w:hAnsiTheme="majorHAnsi" w:cstheme="majorHAnsi"/>
                <w:sz w:val="20"/>
                <w:szCs w:val="20"/>
              </w:rPr>
              <w:t xml:space="preserve"> data, significant spectral efficiencies and adoption of advanced radio techniques, their emergence has been the basis for all new mobile systems from Release 8 onwards. </w:t>
            </w:r>
            <w:r w:rsidRPr="00497FDA">
              <w:rPr>
                <w:rFonts w:asciiTheme="majorHAnsi" w:hAnsiTheme="majorHAnsi" w:cstheme="majorHAnsi"/>
                <w:sz w:val="20"/>
                <w:szCs w:val="20"/>
              </w:rPr>
              <w:br/>
              <w:t>It should be noted that LTE-Advanced (From Release 10) is 3GPP's ITU-R IMT-Advanced radio interface. LTE-Advanced is the first true 4G technology to be specified by 3GPP.</w:t>
            </w:r>
          </w:p>
          <w:p w14:paraId="07945E9C" w14:textId="1DA3E00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LTE-Advanced Pro is the name that helps the industry describe what has been achieved with the completion of Release 13. LTE Pro is set to be used by other sectors, beyond telecoms, including Critical Communications (blue light services &amp; other Mission Critical systems), the machine-to-machine or Internet of Things (IoT) sector, Transport (Rail, ITS, etc), Education and many other areas. LTE-Advanced Pro is 3GPP's steppingstone to 5G systems.</w:t>
            </w:r>
          </w:p>
          <w:p w14:paraId="4AA1E816" w14:textId="75D47632" w:rsidR="00BC5284" w:rsidRPr="00497FDA" w:rsidRDefault="00BC5284">
            <w:pPr>
              <w:pStyle w:val="NormalWeb"/>
              <w:rPr>
                <w:rFonts w:asciiTheme="majorHAnsi" w:hAnsiTheme="majorHAnsi" w:cstheme="majorHAnsi"/>
                <w:sz w:val="20"/>
                <w:szCs w:val="20"/>
              </w:rPr>
            </w:pPr>
          </w:p>
        </w:tc>
      </w:tr>
      <w:tr w:rsidR="00BC5284" w:rsidRPr="00BC5284" w14:paraId="35A59828" w14:textId="77777777" w:rsidTr="008F1954">
        <w:trPr>
          <w:cantSplit/>
          <w:trHeight w:val="1070"/>
        </w:trPr>
        <w:tc>
          <w:tcPr>
            <w:tcW w:w="1696" w:type="dxa"/>
            <w:hideMark/>
          </w:tcPr>
          <w:p w14:paraId="0A023F06" w14:textId="77777777" w:rsidR="00BC5284" w:rsidRDefault="00BC5284">
            <w:pPr>
              <w:rPr>
                <w:rFonts w:cstheme="minorHAnsi"/>
                <w:sz w:val="22"/>
              </w:rPr>
            </w:pPr>
            <w:r w:rsidRPr="00BC5284">
              <w:rPr>
                <w:rFonts w:cstheme="minorHAnsi"/>
                <w:sz w:val="22"/>
              </w:rPr>
              <w:t>5G</w:t>
            </w:r>
          </w:p>
          <w:p w14:paraId="5256F1EB" w14:textId="77777777" w:rsidR="0007784F" w:rsidRDefault="0007784F">
            <w:pPr>
              <w:rPr>
                <w:rFonts w:cstheme="minorHAnsi"/>
                <w:sz w:val="22"/>
              </w:rPr>
            </w:pPr>
          </w:p>
          <w:p w14:paraId="0E963A10" w14:textId="5296F416" w:rsidR="0007784F" w:rsidRPr="00BC5284" w:rsidRDefault="0007784F">
            <w:pPr>
              <w:rPr>
                <w:rFonts w:cstheme="minorHAnsi"/>
                <w:sz w:val="22"/>
              </w:rPr>
            </w:pPr>
            <w:r>
              <w:rPr>
                <w:rFonts w:cstheme="minorHAnsi"/>
                <w:sz w:val="22"/>
              </w:rPr>
              <w:t>IMT2020</w:t>
            </w:r>
          </w:p>
        </w:tc>
        <w:tc>
          <w:tcPr>
            <w:tcW w:w="8499" w:type="dxa"/>
            <w:hideMark/>
          </w:tcPr>
          <w:p w14:paraId="5503700F" w14:textId="150D16DF"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5G brings another major technology step, with the creation of a 'New Radio' (NR).</w:t>
            </w:r>
          </w:p>
          <w:p w14:paraId="656C3F87" w14:textId="0D4CB0D2" w:rsidR="00BC5284" w:rsidRPr="00497FDA" w:rsidRDefault="00BC5284" w:rsidP="008F1954">
            <w:pPr>
              <w:pStyle w:val="NormalWeb"/>
              <w:spacing w:after="120"/>
              <w:rPr>
                <w:rFonts w:asciiTheme="majorHAnsi" w:hAnsiTheme="majorHAnsi" w:cstheme="majorHAnsi"/>
                <w:sz w:val="20"/>
                <w:szCs w:val="20"/>
              </w:rPr>
            </w:pPr>
            <w:r w:rsidRPr="00497FDA">
              <w:rPr>
                <w:rFonts w:asciiTheme="majorHAnsi" w:hAnsiTheme="majorHAnsi" w:cstheme="majorHAnsi"/>
                <w:sz w:val="20"/>
                <w:szCs w:val="20"/>
              </w:rPr>
              <w:t xml:space="preserve">Unlike with 4G, where 3GPP hesitated to join the generational march onwards beyond 3G, </w:t>
            </w:r>
            <w:r w:rsidR="00E61DB8" w:rsidRPr="00497FDA">
              <w:rPr>
                <w:rFonts w:asciiTheme="majorHAnsi" w:hAnsiTheme="majorHAnsi" w:cstheme="majorHAnsi"/>
                <w:sz w:val="20"/>
                <w:szCs w:val="20"/>
              </w:rPr>
              <w:t>3GPP</w:t>
            </w:r>
            <w:r w:rsidRPr="00497FDA">
              <w:rPr>
                <w:rFonts w:asciiTheme="majorHAnsi" w:hAnsiTheme="majorHAnsi" w:cstheme="majorHAnsi"/>
                <w:sz w:val="20"/>
                <w:szCs w:val="20"/>
              </w:rPr>
              <w:t xml:space="preserve"> have embraced the alignment of the industry on NR and on LTE-Advanced Pro to provide 5G – from 3GPP Release 15 onwards.</w:t>
            </w:r>
          </w:p>
          <w:p w14:paraId="51E41279" w14:textId="50F86009" w:rsidR="00BC5284" w:rsidRPr="00497FDA" w:rsidRDefault="00BC5284">
            <w:pPr>
              <w:pStyle w:val="NormalWeb"/>
              <w:rPr>
                <w:rFonts w:asciiTheme="majorHAnsi" w:hAnsiTheme="majorHAnsi" w:cstheme="majorHAnsi"/>
                <w:sz w:val="20"/>
                <w:szCs w:val="20"/>
              </w:rPr>
            </w:pPr>
          </w:p>
        </w:tc>
      </w:tr>
    </w:tbl>
    <w:p w14:paraId="387FE9A9" w14:textId="77777777" w:rsidR="00497FDA" w:rsidRDefault="00497FDA" w:rsidP="00497FDA">
      <w:pPr>
        <w:pStyle w:val="Caption"/>
      </w:pPr>
    </w:p>
    <w:p w14:paraId="64401A83" w14:textId="2450325B" w:rsidR="00E069B6" w:rsidRDefault="006C251E" w:rsidP="00E069B6">
      <w:pPr>
        <w:pStyle w:val="Heading1"/>
      </w:pPr>
      <w:bookmarkStart w:id="15" w:name="_Toc67347933"/>
      <w:r>
        <w:t>Definitions</w:t>
      </w:r>
      <w:bookmarkEnd w:id="15"/>
    </w:p>
    <w:p w14:paraId="0A45FAC5" w14:textId="77777777" w:rsidR="00E069B6" w:rsidRDefault="00E069B6" w:rsidP="00E069B6">
      <w:pPr>
        <w:pStyle w:val="Heading1separatationline"/>
      </w:pPr>
    </w:p>
    <w:p w14:paraId="39B20F9D" w14:textId="7A6AB8B2" w:rsidR="006744D8" w:rsidRDefault="005E6B4B" w:rsidP="00E069B6">
      <w:pPr>
        <w:pStyle w:val="BodyTex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36" w:history="1">
        <w:r w:rsidRPr="008766B4">
          <w:rPr>
            <w:rStyle w:val="Hyperlink"/>
          </w:rPr>
          <w:t>http://www.iala-aism.org/wiki/dictionary</w:t>
        </w:r>
      </w:hyperlink>
      <w:r w:rsidRPr="008766B4">
        <w:t xml:space="preserve"> and were checked as correct at the time </w:t>
      </w:r>
      <w:r w:rsidRPr="008766B4">
        <w:lastRenderedPageBreak/>
        <w:t xml:space="preserve">of going to print. </w:t>
      </w:r>
      <w:r>
        <w:t xml:space="preserve"> </w:t>
      </w:r>
      <w:r w:rsidRPr="008766B4">
        <w:t>Where conflict arises, the IALA Dictionary should be considered as the authoritative source of definitions used in IALA documents.</w:t>
      </w:r>
    </w:p>
    <w:p w14:paraId="00B3EA18" w14:textId="77777777" w:rsidR="000379F6" w:rsidRDefault="000379F6" w:rsidP="00E069B6">
      <w:pPr>
        <w:pStyle w:val="BodyText"/>
      </w:pPr>
    </w:p>
    <w:p w14:paraId="7F0DCEC7" w14:textId="4177A43C" w:rsidR="00E069B6" w:rsidRDefault="006C251E" w:rsidP="00E069B6">
      <w:pPr>
        <w:pStyle w:val="Heading1"/>
      </w:pPr>
      <w:bookmarkStart w:id="16" w:name="_Toc67347934"/>
      <w:r>
        <w:t>Acronyms</w:t>
      </w:r>
      <w:bookmarkEnd w:id="16"/>
    </w:p>
    <w:p w14:paraId="4FC292D7" w14:textId="77777777" w:rsidR="00E069B6" w:rsidRPr="00E069B6" w:rsidRDefault="00E069B6" w:rsidP="00E069B6">
      <w:pPr>
        <w:pStyle w:val="Heading1separatationline"/>
      </w:pPr>
    </w:p>
    <w:p w14:paraId="4D42CF47" w14:textId="77777777" w:rsidR="002E5411" w:rsidRDefault="002E5411" w:rsidP="002E5411">
      <w:pPr>
        <w:pStyle w:val="Acronym"/>
      </w:pPr>
      <w:r>
        <w:t>AIS</w:t>
      </w:r>
      <w:r>
        <w:tab/>
        <w:t>Automatic Identification System</w:t>
      </w:r>
    </w:p>
    <w:p w14:paraId="740CAD1C" w14:textId="3AE995BB" w:rsidR="002E5411" w:rsidRDefault="002E5411" w:rsidP="00E069B6">
      <w:pPr>
        <w:pStyle w:val="Acronym"/>
      </w:pPr>
      <w:r>
        <w:t>ARIB</w:t>
      </w:r>
      <w:r>
        <w:tab/>
      </w:r>
      <w:r w:rsidR="00C01D4A" w:rsidRPr="00C01D4A">
        <w:t>Association of Radio Industries and Businesses</w:t>
      </w:r>
    </w:p>
    <w:p w14:paraId="02AF1F2A" w14:textId="77777777" w:rsidR="00C01D4A" w:rsidRDefault="00C01D4A" w:rsidP="00C01D4A">
      <w:pPr>
        <w:pStyle w:val="Acronym"/>
      </w:pPr>
      <w:r>
        <w:t>ASM</w:t>
      </w:r>
      <w:r>
        <w:tab/>
        <w:t xml:space="preserve">ASM as part of the VHF Data Exchange System </w:t>
      </w:r>
    </w:p>
    <w:p w14:paraId="134B452F" w14:textId="77777777" w:rsidR="00C01D4A" w:rsidRDefault="00C01D4A" w:rsidP="00C01D4A">
      <w:pPr>
        <w:pStyle w:val="Acronym"/>
      </w:pPr>
      <w:r>
        <w:t>ASM</w:t>
      </w:r>
      <w:r>
        <w:tab/>
        <w:t>Application Specific Message</w:t>
      </w:r>
    </w:p>
    <w:p w14:paraId="1BD6BF16" w14:textId="443B2220" w:rsidR="002E5411" w:rsidRDefault="002E5411" w:rsidP="00E069B6">
      <w:pPr>
        <w:pStyle w:val="Acronym"/>
      </w:pPr>
      <w:r>
        <w:t>ATIS</w:t>
      </w:r>
      <w:r>
        <w:tab/>
      </w:r>
      <w:r w:rsidR="00C01D4A" w:rsidRPr="00C01D4A">
        <w:t>Alliance for Telecommunications Industry Solutions</w:t>
      </w:r>
      <w:r w:rsidR="00C01D4A">
        <w:t>, USA</w:t>
      </w:r>
    </w:p>
    <w:p w14:paraId="39342C6F" w14:textId="61DC857E" w:rsidR="002E5411" w:rsidRDefault="002E5411" w:rsidP="00E069B6">
      <w:pPr>
        <w:pStyle w:val="Acronym"/>
      </w:pPr>
      <w:r>
        <w:t>CCSA</w:t>
      </w:r>
      <w:r>
        <w:tab/>
      </w:r>
      <w:r w:rsidR="00C01D4A" w:rsidRPr="00C01D4A">
        <w:t>China Communications Standards Association</w:t>
      </w:r>
    </w:p>
    <w:p w14:paraId="63FA1AD9" w14:textId="41D1CEF0" w:rsidR="00C01D4A" w:rsidRDefault="00C01D4A" w:rsidP="00E069B6">
      <w:pPr>
        <w:pStyle w:val="Acronym"/>
      </w:pPr>
      <w:r>
        <w:t>CT</w:t>
      </w:r>
      <w:r>
        <w:tab/>
      </w:r>
      <w:r w:rsidRPr="00C01D4A">
        <w:t>Core Network &amp; Terminals</w:t>
      </w:r>
      <w:r>
        <w:t xml:space="preserve"> (A </w:t>
      </w:r>
      <w:r w:rsidRPr="00C01D4A">
        <w:t>Technical Specification Groups (TSG) in 3GPP</w:t>
      </w:r>
      <w:r>
        <w:t>)</w:t>
      </w:r>
    </w:p>
    <w:p w14:paraId="2261F073" w14:textId="48E7EA47" w:rsidR="002E5411" w:rsidRDefault="002E5411" w:rsidP="00E069B6">
      <w:pPr>
        <w:pStyle w:val="Acronym"/>
      </w:pPr>
      <w:r>
        <w:t>ESTI</w:t>
      </w:r>
      <w:r>
        <w:tab/>
      </w:r>
      <w:r w:rsidR="00C01D4A" w:rsidRPr="00C01D4A">
        <w:t>The European Telecommunications Standards Institute</w:t>
      </w:r>
    </w:p>
    <w:p w14:paraId="76882755" w14:textId="3932FC7A" w:rsidR="006744D8" w:rsidRDefault="006744D8" w:rsidP="00E069B6">
      <w:pPr>
        <w:pStyle w:val="Acronym"/>
      </w:pPr>
      <w:r>
        <w:t>IMO</w:t>
      </w:r>
      <w:r>
        <w:tab/>
        <w:t>International Maritime Organization (Acronym style)</w:t>
      </w:r>
    </w:p>
    <w:p w14:paraId="298B3DC1" w14:textId="2B124772" w:rsidR="000379F6" w:rsidRDefault="000379F6" w:rsidP="00E069B6">
      <w:pPr>
        <w:pStyle w:val="Acronym"/>
      </w:pPr>
      <w:r>
        <w:t>MIS</w:t>
      </w:r>
      <w:r>
        <w:tab/>
        <w:t>Maritime Information System</w:t>
      </w:r>
    </w:p>
    <w:p w14:paraId="22BA23D2" w14:textId="71D2AEEE" w:rsidR="000670B7" w:rsidRDefault="000670B7" w:rsidP="00E069B6">
      <w:pPr>
        <w:pStyle w:val="Acronym"/>
      </w:pPr>
      <w:r>
        <w:t>MASS</w:t>
      </w:r>
      <w:r>
        <w:tab/>
        <w:t>Maritime Autonomous Surface Ships</w:t>
      </w:r>
    </w:p>
    <w:p w14:paraId="3367223F" w14:textId="3578530F" w:rsidR="002E5411" w:rsidRDefault="002E5411" w:rsidP="00E069B6">
      <w:pPr>
        <w:pStyle w:val="Acronym"/>
      </w:pPr>
      <w:proofErr w:type="spellStart"/>
      <w:r>
        <w:t>eMBB</w:t>
      </w:r>
      <w:proofErr w:type="spellEnd"/>
      <w:r>
        <w:tab/>
      </w:r>
      <w:r w:rsidRPr="002E5411">
        <w:t>enhanced Mobile Broadband</w:t>
      </w:r>
    </w:p>
    <w:p w14:paraId="30397213" w14:textId="1B15A223" w:rsidR="002E5411" w:rsidRDefault="002E5411" w:rsidP="00E069B6">
      <w:pPr>
        <w:pStyle w:val="Acronym"/>
      </w:pPr>
      <w:r>
        <w:t>IMT</w:t>
      </w:r>
      <w:r>
        <w:tab/>
      </w:r>
      <w:r w:rsidRPr="002E5411">
        <w:t>International Mobile Telecommunications</w:t>
      </w:r>
    </w:p>
    <w:p w14:paraId="27F9DF99" w14:textId="64C86AFA" w:rsidR="002E5411" w:rsidRDefault="002E5411" w:rsidP="00E069B6">
      <w:pPr>
        <w:pStyle w:val="Acronym"/>
      </w:pPr>
      <w:r>
        <w:t>IMT-Advanced</w:t>
      </w:r>
      <w:r>
        <w:tab/>
        <w:t>I</w:t>
      </w:r>
      <w:r w:rsidRPr="002E5411">
        <w:t>nternational Mobile Telecommunications-</w:t>
      </w:r>
      <w:r>
        <w:t>4</w:t>
      </w:r>
      <w:r w:rsidRPr="002E5411">
        <w:t>G standard</w:t>
      </w:r>
    </w:p>
    <w:p w14:paraId="161BF4E4" w14:textId="15C3D183" w:rsidR="002E5411" w:rsidRDefault="002E5411" w:rsidP="00E069B6">
      <w:pPr>
        <w:pStyle w:val="Acronym"/>
      </w:pPr>
      <w:r>
        <w:t>IMT-2000</w:t>
      </w:r>
      <w:r>
        <w:tab/>
        <w:t>I</w:t>
      </w:r>
      <w:r w:rsidRPr="002E5411">
        <w:t>nternational Mobile Telecommunications-</w:t>
      </w:r>
      <w:r>
        <w:t>3</w:t>
      </w:r>
      <w:r w:rsidRPr="002E5411">
        <w:t>G standard</w:t>
      </w:r>
    </w:p>
    <w:p w14:paraId="1A613CBB" w14:textId="2A9A9BD0" w:rsidR="002E5411" w:rsidRDefault="002E5411" w:rsidP="00E069B6">
      <w:pPr>
        <w:pStyle w:val="Acronym"/>
      </w:pPr>
      <w:r>
        <w:t>IMT-2020</w:t>
      </w:r>
      <w:r>
        <w:tab/>
      </w:r>
      <w:r w:rsidRPr="002E5411">
        <w:t>International Mobile Telecommunications-5G standard</w:t>
      </w:r>
    </w:p>
    <w:p w14:paraId="6826BAE7" w14:textId="47306B77" w:rsidR="000379F6" w:rsidRDefault="000379F6" w:rsidP="00E069B6">
      <w:pPr>
        <w:pStyle w:val="Acronym"/>
      </w:pPr>
      <w:r>
        <w:t>IoT</w:t>
      </w:r>
      <w:r>
        <w:tab/>
        <w:t>Internet of Things</w:t>
      </w:r>
    </w:p>
    <w:p w14:paraId="27978D2C" w14:textId="6FF47526" w:rsidR="000379F6" w:rsidRDefault="000379F6" w:rsidP="00E069B6">
      <w:pPr>
        <w:pStyle w:val="Acronym"/>
      </w:pPr>
      <w:r>
        <w:t>LTE</w:t>
      </w:r>
      <w:r>
        <w:tab/>
      </w:r>
      <w:r w:rsidRPr="000379F6">
        <w:t>Long-Term Evolution</w:t>
      </w:r>
    </w:p>
    <w:p w14:paraId="103F1E41" w14:textId="3B90E6FE" w:rsidR="002E5411" w:rsidRDefault="002E5411" w:rsidP="00E069B6">
      <w:pPr>
        <w:pStyle w:val="Acronym"/>
      </w:pPr>
      <w:proofErr w:type="spellStart"/>
      <w:r w:rsidRPr="002E5411">
        <w:t>mMTC</w:t>
      </w:r>
      <w:proofErr w:type="spellEnd"/>
      <w:r>
        <w:tab/>
      </w:r>
      <w:r w:rsidRPr="002E5411">
        <w:t>Massive Machine-Type Communications</w:t>
      </w:r>
    </w:p>
    <w:p w14:paraId="40FA6B26" w14:textId="057E5F76" w:rsidR="002E5411" w:rsidRDefault="002E5411" w:rsidP="00E069B6">
      <w:pPr>
        <w:pStyle w:val="Acronym"/>
      </w:pPr>
      <w:r>
        <w:t>NB-IoT</w:t>
      </w:r>
      <w:r>
        <w:tab/>
      </w:r>
      <w:r w:rsidRPr="002E5411">
        <w:t>Narrowband Internet of Things</w:t>
      </w:r>
    </w:p>
    <w:p w14:paraId="5C20E2A5" w14:textId="2D25D8D3" w:rsidR="00C01D4A" w:rsidRDefault="00C01D4A" w:rsidP="00E069B6">
      <w:pPr>
        <w:pStyle w:val="Acronym"/>
      </w:pPr>
      <w:r>
        <w:t>RAN</w:t>
      </w:r>
      <w:r>
        <w:tab/>
      </w:r>
      <w:r w:rsidRPr="00C01D4A">
        <w:t>Radio Access Networks</w:t>
      </w:r>
      <w:r>
        <w:t xml:space="preserve"> (A </w:t>
      </w:r>
      <w:r w:rsidRPr="00C01D4A">
        <w:t>Technical Specification Groups (TSG) in 3GPP</w:t>
      </w:r>
      <w:r>
        <w:t>)</w:t>
      </w:r>
    </w:p>
    <w:p w14:paraId="55E2936A" w14:textId="6E3BE657" w:rsidR="00C01D4A" w:rsidRDefault="00C01D4A" w:rsidP="00E069B6">
      <w:pPr>
        <w:pStyle w:val="Acronym"/>
      </w:pPr>
      <w:r>
        <w:t>SA</w:t>
      </w:r>
      <w:r>
        <w:tab/>
      </w:r>
      <w:r w:rsidRPr="00C01D4A">
        <w:t>Services &amp; Systems Aspects</w:t>
      </w:r>
      <w:r>
        <w:t xml:space="preserve"> (A </w:t>
      </w:r>
      <w:r w:rsidRPr="00C01D4A">
        <w:t>Technical Specification Groups (TSG) in 3GPP</w:t>
      </w:r>
      <w:r>
        <w:t>)</w:t>
      </w:r>
    </w:p>
    <w:p w14:paraId="1D0D9D68" w14:textId="48B0D973" w:rsidR="00C01D4A" w:rsidRDefault="00C01D4A" w:rsidP="00E069B6">
      <w:pPr>
        <w:pStyle w:val="Acronym"/>
      </w:pPr>
      <w:r>
        <w:t>TSDSI</w:t>
      </w:r>
      <w:r>
        <w:tab/>
      </w:r>
      <w:r w:rsidRPr="00C01D4A">
        <w:t>Telecommunications Standards Development Society, India</w:t>
      </w:r>
    </w:p>
    <w:p w14:paraId="76B3EE64" w14:textId="766930C1" w:rsidR="00C01D4A" w:rsidRDefault="00C01D4A" w:rsidP="00E069B6">
      <w:pPr>
        <w:pStyle w:val="Acronym"/>
      </w:pPr>
      <w:r>
        <w:t>TTA</w:t>
      </w:r>
      <w:r>
        <w:tab/>
      </w:r>
      <w:r w:rsidRPr="00C01D4A">
        <w:t>Telecommunications Technology Association, Korea</w:t>
      </w:r>
    </w:p>
    <w:p w14:paraId="023CDCE2" w14:textId="57BA8A66" w:rsidR="00C01D4A" w:rsidRDefault="00C01D4A" w:rsidP="00E069B6">
      <w:pPr>
        <w:pStyle w:val="Acronym"/>
      </w:pPr>
      <w:r>
        <w:t>TTC</w:t>
      </w:r>
      <w:r>
        <w:tab/>
      </w:r>
      <w:r w:rsidRPr="00C01D4A">
        <w:t>Telecommunication Technology Committee, Japan</w:t>
      </w:r>
    </w:p>
    <w:p w14:paraId="517EAF52" w14:textId="64AB86E7" w:rsidR="000670B7" w:rsidRDefault="000670B7" w:rsidP="00E069B6">
      <w:pPr>
        <w:pStyle w:val="Acronym"/>
      </w:pPr>
      <w:r>
        <w:t>VDES</w:t>
      </w:r>
      <w:r>
        <w:tab/>
        <w:t>VHF Data Exchange System</w:t>
      </w:r>
    </w:p>
    <w:p w14:paraId="7E5556FC" w14:textId="567B007B" w:rsidR="00C01D4A" w:rsidRDefault="000670B7" w:rsidP="002E5411">
      <w:pPr>
        <w:pStyle w:val="Acronym"/>
      </w:pPr>
      <w:r>
        <w:t>VTS</w:t>
      </w:r>
      <w:r>
        <w:tab/>
        <w:t>Vessel Traffic Services</w:t>
      </w:r>
    </w:p>
    <w:p w14:paraId="29017350" w14:textId="1330A433" w:rsidR="00C01D4A" w:rsidRDefault="000379F6" w:rsidP="00E069B6">
      <w:pPr>
        <w:pStyle w:val="Acronym"/>
      </w:pPr>
      <w:r>
        <w:t>3GPP</w:t>
      </w:r>
      <w:r>
        <w:tab/>
        <w:t>3rd Generation Partnership Project</w:t>
      </w:r>
    </w:p>
    <w:p w14:paraId="1D72D911" w14:textId="2660B075" w:rsidR="00C01D4A" w:rsidRDefault="00C01D4A" w:rsidP="00E069B6">
      <w:pPr>
        <w:pStyle w:val="Acronym"/>
      </w:pPr>
    </w:p>
    <w:p w14:paraId="49E2F09B" w14:textId="10A8ACAE" w:rsidR="000379F6" w:rsidRDefault="000379F6" w:rsidP="002E5411">
      <w:pPr>
        <w:pStyle w:val="Acronym"/>
        <w:ind w:left="0" w:firstLine="0"/>
      </w:pPr>
    </w:p>
    <w:p w14:paraId="6059D0ED" w14:textId="7CE6BBB0" w:rsidR="00D32DDF" w:rsidRDefault="006C251E" w:rsidP="002C77F4">
      <w:pPr>
        <w:pStyle w:val="Heading1"/>
      </w:pPr>
      <w:bookmarkStart w:id="17" w:name="_Toc67347935"/>
      <w:r>
        <w:t>References</w:t>
      </w:r>
      <w:bookmarkEnd w:id="17"/>
    </w:p>
    <w:p w14:paraId="70B10769" w14:textId="77777777" w:rsidR="00D32DDF" w:rsidRDefault="00D32DDF" w:rsidP="00D32DDF">
      <w:pPr>
        <w:pStyle w:val="Heading1separatationline"/>
      </w:pPr>
    </w:p>
    <w:p w14:paraId="6CA02165" w14:textId="5D393AFD" w:rsidR="000379F6" w:rsidRDefault="008A5FC6" w:rsidP="000670B7">
      <w:pPr>
        <w:pStyle w:val="BodyText"/>
        <w:rPr>
          <w:rFonts w:eastAsia="Times New Roman" w:cs="Times New Roman"/>
          <w:szCs w:val="20"/>
        </w:rPr>
      </w:pPr>
      <w:hyperlink r:id="rId37" w:history="1">
        <w:r w:rsidR="00497FDA" w:rsidRPr="00DD3ED1">
          <w:rPr>
            <w:rStyle w:val="Hyperlink"/>
            <w:rFonts w:eastAsia="Times New Roman" w:cs="Times New Roman"/>
            <w:szCs w:val="20"/>
          </w:rPr>
          <w:t>https://www.3gpp.org/about-3gpp/about-3gpp</w:t>
        </w:r>
      </w:hyperlink>
    </w:p>
    <w:p w14:paraId="569D70A6" w14:textId="77777777" w:rsidR="00337093" w:rsidRDefault="00337093" w:rsidP="00337093">
      <w:pPr>
        <w:pStyle w:val="BodyText"/>
        <w:rPr>
          <w:rFonts w:eastAsia="Times New Roman" w:cs="Times New Roman"/>
          <w:szCs w:val="20"/>
        </w:rPr>
      </w:pPr>
      <w:r>
        <w:rPr>
          <w:rFonts w:eastAsia="Times New Roman" w:cs="Times New Roman"/>
          <w:szCs w:val="20"/>
        </w:rPr>
        <w:t>IALA ENAV23-9.4 ‘LTE-Maritime as an e-Navigation communication infrastructure’(Republic of Korea)</w:t>
      </w:r>
    </w:p>
    <w:p w14:paraId="70F7827E" w14:textId="77777777" w:rsidR="00337093" w:rsidRDefault="00337093" w:rsidP="00337093">
      <w:pPr>
        <w:pStyle w:val="BodyText"/>
        <w:rPr>
          <w:rFonts w:eastAsia="Times New Roman" w:cs="Times New Roman"/>
          <w:szCs w:val="20"/>
          <w:lang w:val="en-US"/>
        </w:rPr>
      </w:pPr>
      <w:r>
        <w:rPr>
          <w:rFonts w:eastAsia="Times New Roman" w:cs="Times New Roman"/>
          <w:szCs w:val="20"/>
          <w:lang w:val="en-US"/>
        </w:rPr>
        <w:t>IALA ENAV24-6.1.21 ‘Summary of LTE Private Network for the Yangtze River Estuary e-Navigation Construction Project’(China)</w:t>
      </w:r>
    </w:p>
    <w:p w14:paraId="62561515" w14:textId="77777777" w:rsidR="00337093" w:rsidRDefault="00337093" w:rsidP="00337093">
      <w:pPr>
        <w:pStyle w:val="BodyText"/>
        <w:rPr>
          <w:rFonts w:eastAsia="Times New Roman" w:cs="Times New Roman"/>
          <w:szCs w:val="20"/>
        </w:rPr>
      </w:pPr>
    </w:p>
    <w:p w14:paraId="515CB768" w14:textId="1998676F" w:rsidR="00497FDA" w:rsidRPr="00FB45A9" w:rsidRDefault="008A5FC6" w:rsidP="000670B7">
      <w:pPr>
        <w:pStyle w:val="BodyText"/>
        <w:rPr>
          <w:rFonts w:eastAsiaTheme="minorEastAsia" w:cs="Times New Roman"/>
          <w:szCs w:val="20"/>
          <w:lang w:eastAsia="ko-KR"/>
        </w:rPr>
      </w:pPr>
      <w:hyperlink r:id="rId38" w:history="1">
        <w:r w:rsidR="00337093">
          <w:rPr>
            <w:rStyle w:val="Hyperlink"/>
            <w:rFonts w:cs="Times New Roman"/>
            <w:szCs w:val="20"/>
            <w:lang w:eastAsia="ko-KR"/>
          </w:rPr>
          <w:t>e-Navigation Underway 2020 programme book</w:t>
        </w:r>
      </w:hyperlink>
      <w:r w:rsidR="00337093">
        <w:rPr>
          <w:rFonts w:cs="Times New Roman"/>
          <w:szCs w:val="20"/>
          <w:lang w:eastAsia="ko-KR"/>
        </w:rPr>
        <w:t>, ‘LTE-Maritime: the beginning of Digital Maritime Communication infrastructure for e-Navigation era’, Session 2, 8</w:t>
      </w:r>
      <w:r w:rsidR="00337093">
        <w:rPr>
          <w:rFonts w:cs="Times New Roman"/>
          <w:szCs w:val="20"/>
          <w:vertAlign w:val="superscript"/>
          <w:lang w:eastAsia="ko-KR"/>
        </w:rPr>
        <w:t>th</w:t>
      </w:r>
      <w:r w:rsidR="00337093">
        <w:rPr>
          <w:rFonts w:cs="Times New Roman"/>
          <w:szCs w:val="20"/>
          <w:lang w:eastAsia="ko-KR"/>
        </w:rPr>
        <w:t xml:space="preserve"> </w:t>
      </w:r>
      <w:r w:rsidR="00337093">
        <w:rPr>
          <w:rFonts w:cs="Times New Roman"/>
          <w:szCs w:val="20"/>
          <w:vertAlign w:val="superscript"/>
          <w:lang w:eastAsia="ko-KR"/>
        </w:rPr>
        <w:t xml:space="preserve"> </w:t>
      </w:r>
      <w:r w:rsidR="00337093">
        <w:rPr>
          <w:rFonts w:cs="Times New Roman"/>
          <w:szCs w:val="20"/>
          <w:lang w:eastAsia="ko-KR"/>
        </w:rPr>
        <w:t>September, 2020, Republic of Korea.</w:t>
      </w:r>
    </w:p>
    <w:p w14:paraId="2F63288E" w14:textId="77777777" w:rsidR="00497FDA" w:rsidRDefault="00497FDA" w:rsidP="000670B7">
      <w:pPr>
        <w:pStyle w:val="BodyText"/>
        <w:rPr>
          <w:rFonts w:eastAsia="Times New Roman" w:cs="Times New Roman"/>
          <w:szCs w:val="20"/>
        </w:rPr>
      </w:pPr>
    </w:p>
    <w:p w14:paraId="372495A4" w14:textId="1E68A105" w:rsidR="000379F6" w:rsidRDefault="00D347A4" w:rsidP="000670B7">
      <w:pPr>
        <w:pStyle w:val="BodyText"/>
        <w:rPr>
          <w:rFonts w:eastAsia="Times New Roman" w:cs="Times New Roman"/>
          <w:szCs w:val="20"/>
        </w:rPr>
      </w:pPr>
      <w:r>
        <w:rPr>
          <w:rFonts w:eastAsia="Times New Roman" w:cs="Times New Roman"/>
          <w:szCs w:val="20"/>
        </w:rPr>
        <w:t>[</w:t>
      </w:r>
      <w:r w:rsidR="00EA447E">
        <w:rPr>
          <w:rFonts w:eastAsia="Times New Roman" w:cs="Times New Roman"/>
          <w:szCs w:val="20"/>
        </w:rPr>
        <w:t xml:space="preserve">there </w:t>
      </w:r>
      <w:r>
        <w:rPr>
          <w:rFonts w:eastAsia="Times New Roman" w:cs="Times New Roman"/>
          <w:szCs w:val="20"/>
        </w:rPr>
        <w:t xml:space="preserve">could </w:t>
      </w:r>
      <w:r w:rsidR="00EA447E">
        <w:rPr>
          <w:rFonts w:eastAsia="Times New Roman" w:cs="Times New Roman"/>
          <w:szCs w:val="20"/>
        </w:rPr>
        <w:t xml:space="preserve">be opportunity to </w:t>
      </w:r>
      <w:r>
        <w:rPr>
          <w:rFonts w:eastAsia="Times New Roman" w:cs="Times New Roman"/>
          <w:szCs w:val="20"/>
        </w:rPr>
        <w:t xml:space="preserve">add in annexes, with use case examples from </w:t>
      </w:r>
      <w:r w:rsidR="001C40B6">
        <w:rPr>
          <w:rFonts w:eastAsia="Times New Roman" w:cs="Times New Roman"/>
          <w:szCs w:val="20"/>
        </w:rPr>
        <w:t xml:space="preserve">Republic of </w:t>
      </w:r>
      <w:r>
        <w:rPr>
          <w:rFonts w:eastAsia="Times New Roman" w:cs="Times New Roman"/>
          <w:szCs w:val="20"/>
        </w:rPr>
        <w:t xml:space="preserve">Korea and China – this may also be a suitable place for a summary of the technology review matrix] </w:t>
      </w:r>
    </w:p>
    <w:p w14:paraId="396D5C72" w14:textId="77777777" w:rsidR="000379F6" w:rsidRDefault="000379F6" w:rsidP="000670B7">
      <w:pPr>
        <w:pStyle w:val="BodyText"/>
        <w:rPr>
          <w:rFonts w:eastAsia="Times New Roman" w:cs="Times New Roman"/>
          <w:szCs w:val="20"/>
        </w:rPr>
      </w:pPr>
    </w:p>
    <w:sectPr w:rsidR="000379F6" w:rsidSect="009C6CA5">
      <w:headerReference w:type="even" r:id="rId39"/>
      <w:headerReference w:type="default" r:id="rId40"/>
      <w:footerReference w:type="default" r:id="rId41"/>
      <w:headerReference w:type="first" r:id="rId42"/>
      <w:pgSz w:w="11906" w:h="16838" w:code="9"/>
      <w:pgMar w:top="1350" w:right="907" w:bottom="567" w:left="794"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2" w:author="Author" w:initials="A">
    <w:p w14:paraId="4A425069" w14:textId="7ED0BD29" w:rsidR="00600CED" w:rsidRDefault="00600CED">
      <w:pPr>
        <w:pStyle w:val="CommentText"/>
      </w:pPr>
      <w:r>
        <w:rPr>
          <w:rStyle w:val="CommentReference"/>
        </w:rPr>
        <w:annotationRef/>
      </w:r>
      <w:r w:rsidR="007616F9">
        <w:t xml:space="preserve">Confirm reference to S-100 series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A42506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A425069" w16cid:durableId="24039F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D3685B" w14:textId="77777777" w:rsidR="007578D8" w:rsidRDefault="007578D8" w:rsidP="003274DB">
      <w:r>
        <w:separator/>
      </w:r>
    </w:p>
    <w:p w14:paraId="34574C77" w14:textId="77777777" w:rsidR="007578D8" w:rsidRDefault="007578D8"/>
  </w:endnote>
  <w:endnote w:type="continuationSeparator" w:id="0">
    <w:p w14:paraId="43993A6B" w14:textId="77777777" w:rsidR="007578D8" w:rsidRDefault="007578D8" w:rsidP="003274DB">
      <w:r>
        <w:continuationSeparator/>
      </w:r>
    </w:p>
    <w:p w14:paraId="6862E892" w14:textId="77777777" w:rsidR="007578D8" w:rsidRDefault="007578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3EA22E" w14:textId="77777777" w:rsidR="00B66FA8" w:rsidRDefault="00B66FA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B66FA8" w:rsidRDefault="00B66FA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B66FA8" w:rsidRDefault="00B66FA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B66FA8" w:rsidRDefault="00B66FA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B66FA8" w:rsidRDefault="00B66FA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482F8D" w14:textId="77777777" w:rsidR="00B66FA8" w:rsidRPr="00611F74" w:rsidRDefault="00B66FA8" w:rsidP="00910058">
    <w:pPr>
      <w:rPr>
        <w:rFonts w:ascii="Avenir Book" w:hAnsi="Avenir Book"/>
        <w:color w:val="808080" w:themeColor="background1" w:themeShade="80"/>
        <w:sz w:val="13"/>
        <w:szCs w:val="13"/>
        <w:lang w:val="fr-FR"/>
      </w:rPr>
    </w:pPr>
    <w:r w:rsidRPr="00611F74">
      <w:rPr>
        <w:rFonts w:ascii="Avenir Book" w:hAnsi="Avenir Book"/>
        <w:color w:val="808080" w:themeColor="background1" w:themeShade="80"/>
        <w:sz w:val="13"/>
        <w:szCs w:val="13"/>
        <w:lang w:val="fr-FR"/>
      </w:rPr>
      <w:t>10, rue des Gaudines – 78100 Saint Germaine en Laye, France</w:t>
    </w:r>
  </w:p>
  <w:p w14:paraId="06553088" w14:textId="77777777" w:rsidR="00B66FA8" w:rsidRPr="00611F74" w:rsidRDefault="00B66FA8" w:rsidP="00910058">
    <w:pPr>
      <w:rPr>
        <w:rFonts w:ascii="Avenir Book" w:hAnsi="Avenir Book"/>
        <w:color w:val="808080" w:themeColor="background1" w:themeShade="80"/>
        <w:sz w:val="14"/>
        <w:szCs w:val="14"/>
        <w:lang w:val="fr-FR"/>
      </w:rPr>
    </w:pPr>
    <w:r w:rsidRPr="00611F74">
      <w:rPr>
        <w:rFonts w:ascii="Avenir Book" w:hAnsi="Avenir Book"/>
        <w:color w:val="808080" w:themeColor="background1" w:themeShade="80"/>
        <w:sz w:val="13"/>
        <w:szCs w:val="13"/>
        <w:lang w:val="fr-FR"/>
      </w:rPr>
      <w:t>Tél. +33(0)1 34 51 70 01 – Fax +33 (0)1 34 51 82 05 – contact@iala-aism.org</w:t>
    </w:r>
  </w:p>
  <w:p w14:paraId="0D3391FF" w14:textId="77777777" w:rsidR="00B66FA8" w:rsidRPr="004B6107" w:rsidRDefault="00B66FA8"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B66FA8" w:rsidRPr="004B6107" w:rsidRDefault="00B66FA8"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B66FA8" w:rsidRPr="00910058" w:rsidRDefault="00B66FA8"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val="en-US"/>
      </w:rPr>
      <mc:AlternateContent>
        <mc:Choice Requires="wps">
          <w:drawing>
            <wp:anchor distT="0" distB="0" distL="114300" distR="114300" simplePos="0" relativeHeight="251669504"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4361E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31D2D" w14:textId="77777777" w:rsidR="00B66FA8" w:rsidRDefault="00B66FA8" w:rsidP="00525922">
    <w:pPr>
      <w:pStyle w:val="Footerlandscape"/>
    </w:pPr>
    <w:r>
      <w:rPr>
        <w:noProof/>
        <w:lang w:val="en-US"/>
      </w:rPr>
      <mc:AlternateContent>
        <mc:Choice Requires="wps">
          <w:drawing>
            <wp:anchor distT="0" distB="0" distL="114300" distR="114300" simplePos="0" relativeHeight="251691008"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4C50D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6BA32E39" w14:textId="77777777" w:rsidR="00B66FA8" w:rsidRPr="00C907DF" w:rsidRDefault="00B66FA8"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6E3129AE" w14:textId="77777777" w:rsidR="00B66FA8" w:rsidRPr="00525922" w:rsidRDefault="00B66FA8"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41C60" w14:textId="77777777" w:rsidR="00B66FA8" w:rsidRPr="00C716E5" w:rsidRDefault="00B66FA8" w:rsidP="00C716E5">
    <w:pPr>
      <w:pStyle w:val="Footer"/>
      <w:rPr>
        <w:sz w:val="15"/>
        <w:szCs w:val="15"/>
      </w:rPr>
    </w:pPr>
  </w:p>
  <w:p w14:paraId="5BF15B3A" w14:textId="77777777" w:rsidR="00B66FA8" w:rsidRDefault="00B66FA8" w:rsidP="00C716E5">
    <w:pPr>
      <w:pStyle w:val="Footerportrait"/>
    </w:pPr>
  </w:p>
  <w:p w14:paraId="55459D6E" w14:textId="4C1120F9" w:rsidR="00B66FA8" w:rsidRPr="00C907DF" w:rsidRDefault="00AB64C4" w:rsidP="00C716E5">
    <w:pPr>
      <w:pStyle w:val="Footerportrait"/>
      <w:rPr>
        <w:rStyle w:val="PageNumber"/>
        <w:szCs w:val="15"/>
      </w:rPr>
    </w:pPr>
    <w:fldSimple w:instr=" STYLEREF &quot;Document type&quot; \* MERGEFORMAT ">
      <w:r w:rsidR="008A5FC6">
        <w:t>IALA Guideline</w:t>
      </w:r>
    </w:fldSimple>
    <w:r w:rsidR="00B66FA8" w:rsidRPr="00C907DF">
      <w:t xml:space="preserve"> </w:t>
    </w:r>
    <w:fldSimple w:instr=" STYLEREF &quot;Document number&quot; \* MERGEFORMAT ">
      <w:r w:rsidR="008A5FC6">
        <w:t>1???</w:t>
      </w:r>
    </w:fldSimple>
    <w:r w:rsidR="00B66FA8" w:rsidRPr="00C907DF">
      <w:t xml:space="preserve"> –</w:t>
    </w:r>
    <w:r w:rsidR="00B66FA8">
      <w:t xml:space="preserve"> </w:t>
    </w:r>
    <w:fldSimple w:instr=" STYLEREF &quot;Document name&quot; \* MERGEFORMAT ">
      <w:r w:rsidR="008A5FC6">
        <w:t>IALA GUideline on integration and use of International Mobile Telecommunications (IMT)  technologies by aton authorities</w:t>
      </w:r>
    </w:fldSimple>
  </w:p>
  <w:p w14:paraId="6AB56B3C" w14:textId="71D97EDC" w:rsidR="00B66FA8" w:rsidRPr="00C907DF" w:rsidRDefault="00AB64C4" w:rsidP="00C716E5">
    <w:pPr>
      <w:pStyle w:val="Footerportrait"/>
    </w:pPr>
    <w:fldSimple w:instr=" STYLEREF &quot;Edition number&quot; \* MERGEFORMAT ">
      <w:r w:rsidR="008A5FC6">
        <w:t>Edition 1.0</w:t>
      </w:r>
    </w:fldSimple>
    <w:r w:rsidR="00B66FA8">
      <w:t xml:space="preserve">  </w:t>
    </w:r>
    <w:fldSimple w:instr=" STYLEREF &quot;Document date&quot; \* MERGEFORMAT ">
      <w:r w:rsidR="008A5FC6">
        <w:t>Document date</w:t>
      </w:r>
    </w:fldSimple>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2</w:t>
    </w:r>
    <w:r w:rsidR="00B66FA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EBC57" w14:textId="77777777" w:rsidR="00B66FA8" w:rsidRDefault="00B66FA8" w:rsidP="00C716E5">
    <w:pPr>
      <w:pStyle w:val="Footer"/>
    </w:pPr>
  </w:p>
  <w:p w14:paraId="561C3B22" w14:textId="77777777" w:rsidR="00B66FA8" w:rsidRDefault="00B66FA8" w:rsidP="00C716E5">
    <w:pPr>
      <w:pStyle w:val="Footerportrait"/>
    </w:pPr>
  </w:p>
  <w:p w14:paraId="141565EA" w14:textId="50315E77" w:rsidR="00B66FA8" w:rsidRPr="00C907DF" w:rsidRDefault="00AB64C4" w:rsidP="00C716E5">
    <w:pPr>
      <w:pStyle w:val="Footerportrait"/>
      <w:rPr>
        <w:rStyle w:val="PageNumber"/>
        <w:szCs w:val="15"/>
      </w:rPr>
    </w:pPr>
    <w:fldSimple w:instr=" STYLEREF &quot;Document type&quot; \* MERGEFORMAT ">
      <w:r w:rsidR="008A5FC6">
        <w:t>IALA Guideline</w:t>
      </w:r>
    </w:fldSimple>
    <w:r w:rsidR="00B66FA8" w:rsidRPr="00C907DF">
      <w:t xml:space="preserve"> </w:t>
    </w:r>
    <w:fldSimple w:instr=" STYLEREF &quot;Document number&quot; \* MERGEFORMAT ">
      <w:r w:rsidR="008A5FC6">
        <w:t>1???</w:t>
      </w:r>
    </w:fldSimple>
    <w:r w:rsidR="00B66FA8" w:rsidRPr="00C907DF">
      <w:t xml:space="preserve"> –</w:t>
    </w:r>
    <w:r w:rsidR="00B66FA8">
      <w:t xml:space="preserve"> </w:t>
    </w:r>
    <w:fldSimple w:instr=" STYLEREF &quot;Document name&quot; \* MERGEFORMAT ">
      <w:r w:rsidR="008A5FC6">
        <w:t>IALA GUideline on integration and use of International Mobile Telecommunications (IMT)  technologies by aton authorities</w:t>
      </w:r>
    </w:fldSimple>
  </w:p>
  <w:p w14:paraId="13F37E54" w14:textId="0CBCD7B5" w:rsidR="00B66FA8" w:rsidRPr="00525922" w:rsidRDefault="00AB64C4" w:rsidP="00C716E5">
    <w:pPr>
      <w:pStyle w:val="Footerportrait"/>
    </w:pPr>
    <w:fldSimple w:instr=" STYLEREF &quot;Edition number&quot; \* MERGEFORMAT ">
      <w:r w:rsidR="008A5FC6">
        <w:t>Edition 1.0</w:t>
      </w:r>
    </w:fldSimple>
    <w:r w:rsidR="00B66FA8" w:rsidRPr="00C907DF">
      <w:tab/>
    </w:r>
    <w:r w:rsidR="00B66FA8">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3</w:t>
    </w:r>
    <w:r w:rsidR="00B66FA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71CEE" w14:textId="77777777" w:rsidR="00B66FA8" w:rsidRDefault="00B66FA8" w:rsidP="00C716E5">
    <w:pPr>
      <w:pStyle w:val="Footer"/>
    </w:pPr>
  </w:p>
  <w:p w14:paraId="77DDC700" w14:textId="77777777" w:rsidR="00B66FA8" w:rsidRDefault="00B66FA8" w:rsidP="00C716E5">
    <w:pPr>
      <w:pStyle w:val="Footerportrait"/>
    </w:pPr>
  </w:p>
  <w:p w14:paraId="12284476" w14:textId="4E406A45" w:rsidR="00B66FA8" w:rsidRPr="00C907DF" w:rsidRDefault="00AB64C4" w:rsidP="00184C2E">
    <w:pPr>
      <w:pStyle w:val="Footerportrait"/>
      <w:tabs>
        <w:tab w:val="clear" w:pos="10206"/>
        <w:tab w:val="right" w:pos="15137"/>
      </w:tabs>
    </w:pPr>
    <w:fldSimple w:instr=" STYLEREF &quot;Document type&quot; \* MERGEFORMAT ">
      <w:r w:rsidR="008A5FC6">
        <w:t>IALA Guideline</w:t>
      </w:r>
    </w:fldSimple>
    <w:r w:rsidR="00B66FA8" w:rsidRPr="00C907DF">
      <w:t xml:space="preserve"> </w:t>
    </w:r>
    <w:fldSimple w:instr=" STYLEREF &quot;Document number&quot; \* MERGEFORMAT ">
      <w:r w:rsidR="008A5FC6">
        <w:t>1???</w:t>
      </w:r>
    </w:fldSimple>
    <w:r w:rsidR="00B66FA8" w:rsidRPr="00C907DF">
      <w:t xml:space="preserve"> –</w:t>
    </w:r>
    <w:r w:rsidR="00B66FA8">
      <w:t xml:space="preserve"> </w:t>
    </w:r>
    <w:fldSimple w:instr=" STYLEREF &quot;Document name&quot; \* MERGEFORMAT ">
      <w:r w:rsidR="008A5FC6">
        <w:t>IALA GUideline on integration and use of International Mobile Telecommunications (IMT)  technologies by aton authorities</w:t>
      </w:r>
    </w:fldSimple>
    <w:r w:rsidR="00B66FA8">
      <w:tab/>
    </w:r>
  </w:p>
  <w:p w14:paraId="2DD72747" w14:textId="64404411" w:rsidR="00B66FA8" w:rsidRPr="00C907DF" w:rsidRDefault="00AB64C4" w:rsidP="00184C2E">
    <w:pPr>
      <w:pStyle w:val="Footerportrait"/>
      <w:tabs>
        <w:tab w:val="clear" w:pos="10206"/>
        <w:tab w:val="right" w:pos="15137"/>
      </w:tabs>
    </w:pPr>
    <w:fldSimple w:instr=" STYLEREF &quot;Edition number&quot; \* MERGEFORMAT ">
      <w:r w:rsidR="008A5FC6">
        <w:t>Edition 1.0</w:t>
      </w:r>
    </w:fldSimple>
    <w:r w:rsidR="00B66FA8">
      <w:t xml:space="preserve">  </w:t>
    </w:r>
    <w:fldSimple w:instr=" STYLEREF &quot;Document date&quot; \* MERGEFORMAT ">
      <w:r w:rsidR="008A5FC6">
        <w:t>Document date</w:t>
      </w:r>
    </w:fldSimple>
    <w:r w:rsidR="00B66FA8">
      <w:tab/>
    </w:r>
    <w:r w:rsidR="00B66FA8">
      <w:rPr>
        <w:rStyle w:val="PageNumber"/>
        <w:szCs w:val="15"/>
      </w:rPr>
      <w:t xml:space="preserve">P </w:t>
    </w:r>
    <w:r w:rsidR="00B66FA8" w:rsidRPr="00C907DF">
      <w:rPr>
        <w:rStyle w:val="PageNumber"/>
        <w:szCs w:val="15"/>
      </w:rPr>
      <w:fldChar w:fldCharType="begin"/>
    </w:r>
    <w:r w:rsidR="00B66FA8" w:rsidRPr="00C907DF">
      <w:rPr>
        <w:rStyle w:val="PageNumber"/>
        <w:szCs w:val="15"/>
      </w:rPr>
      <w:instrText xml:space="preserve">PAGE  </w:instrText>
    </w:r>
    <w:r w:rsidR="00B66FA8" w:rsidRPr="00C907DF">
      <w:rPr>
        <w:rStyle w:val="PageNumber"/>
        <w:szCs w:val="15"/>
      </w:rPr>
      <w:fldChar w:fldCharType="separate"/>
    </w:r>
    <w:r w:rsidR="00B66FA8">
      <w:rPr>
        <w:rStyle w:val="PageNumber"/>
        <w:szCs w:val="15"/>
      </w:rPr>
      <w:t>8</w:t>
    </w:r>
    <w:r w:rsidR="00B66FA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AC5AAF" w14:textId="77777777" w:rsidR="007578D8" w:rsidRDefault="007578D8" w:rsidP="003274DB">
      <w:r>
        <w:separator/>
      </w:r>
    </w:p>
    <w:p w14:paraId="451FCB8F" w14:textId="77777777" w:rsidR="007578D8" w:rsidRDefault="007578D8"/>
  </w:footnote>
  <w:footnote w:type="continuationSeparator" w:id="0">
    <w:p w14:paraId="3F29BA23" w14:textId="77777777" w:rsidR="007578D8" w:rsidRDefault="007578D8" w:rsidP="003274DB">
      <w:r>
        <w:continuationSeparator/>
      </w:r>
    </w:p>
    <w:p w14:paraId="3ED6975F" w14:textId="77777777" w:rsidR="007578D8" w:rsidRDefault="007578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5B0E14" w14:textId="77777777" w:rsidR="00B66FA8" w:rsidRDefault="008A5FC6">
    <w:pPr>
      <w:pStyle w:val="Header"/>
    </w:pPr>
    <w:r>
      <w:rPr>
        <w:noProof/>
      </w:rPr>
      <w:pict w14:anchorId="33FB55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D24DAD" w14:textId="77777777" w:rsidR="00B66FA8" w:rsidRDefault="008A5FC6">
    <w:pPr>
      <w:pStyle w:val="Header"/>
    </w:pPr>
    <w:r>
      <w:rPr>
        <w:noProof/>
      </w:rPr>
      <w:pict w14:anchorId="7132E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A1426" w14:textId="56655755" w:rsidR="00B66FA8" w:rsidRPr="00667792" w:rsidRDefault="008A5FC6" w:rsidP="00A027ED">
    <w:pPr>
      <w:pStyle w:val="Header"/>
      <w:jc w:val="center"/>
    </w:pPr>
    <w:r>
      <w:rPr>
        <w:noProof/>
        <w:highlight w:val="yellow"/>
      </w:rPr>
      <w:pict w14:anchorId="4A1B2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A027ED">
      <w:rPr>
        <w:noProof/>
        <w:highlight w:val="yellow"/>
        <w:lang w:val="en-US"/>
      </w:rPr>
      <w:drawing>
        <wp:anchor distT="0" distB="0" distL="114300" distR="114300" simplePos="0" relativeHeight="251678720"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B66FA8" w:rsidRPr="00A027ED">
      <w:rPr>
        <w:highlight w:val="yellow"/>
      </w:rPr>
      <w:t>DRAFT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58B42" w14:textId="77777777" w:rsidR="00B66FA8" w:rsidRDefault="008A5FC6">
    <w:pPr>
      <w:pStyle w:val="Header"/>
    </w:pPr>
    <w:r>
      <w:rPr>
        <w:noProof/>
      </w:rPr>
      <w:pict w14:anchorId="404BB5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64EFF" w14:textId="77777777" w:rsidR="00B66FA8" w:rsidRPr="00ED2A8D" w:rsidRDefault="008A5FC6" w:rsidP="008747E0">
    <w:pPr>
      <w:pStyle w:val="Header"/>
    </w:pPr>
    <w:r>
      <w:rPr>
        <w:noProof/>
      </w:rPr>
      <w:pict w14:anchorId="4C055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sidRPr="00442889">
      <w:rPr>
        <w:noProof/>
        <w:lang w:val="en-US"/>
      </w:rPr>
      <w:drawing>
        <wp:anchor distT="0" distB="0" distL="114300" distR="114300" simplePos="0" relativeHeight="251657214"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A8199E0" w14:textId="76025C86" w:rsidR="00B66FA8" w:rsidRPr="00ED2A8D" w:rsidRDefault="00B66FA8" w:rsidP="006965E3">
    <w:pPr>
      <w:pStyle w:val="Header"/>
      <w:jc w:val="right"/>
    </w:pPr>
    <w:ins w:id="1" w:author="Author">
      <w:r w:rsidRPr="006965E3">
        <w:t>ENAV26-5.1.</w:t>
      </w:r>
      <w:r>
        <w:t>3</w:t>
      </w:r>
    </w:ins>
  </w:p>
  <w:p w14:paraId="68F90F59" w14:textId="77777777" w:rsidR="00B66FA8" w:rsidRDefault="00B66FA8" w:rsidP="008747E0">
    <w:pPr>
      <w:pStyle w:val="Header"/>
    </w:pPr>
  </w:p>
  <w:p w14:paraId="35CEB588" w14:textId="77777777" w:rsidR="00B66FA8" w:rsidRDefault="00B66FA8" w:rsidP="008747E0">
    <w:pPr>
      <w:pStyle w:val="Header"/>
    </w:pPr>
  </w:p>
  <w:p w14:paraId="5616E0F8" w14:textId="77777777" w:rsidR="00B66FA8" w:rsidRDefault="00B66FA8" w:rsidP="008747E0">
    <w:pPr>
      <w:pStyle w:val="Header"/>
    </w:pPr>
  </w:p>
  <w:p w14:paraId="46C17DA2" w14:textId="77777777" w:rsidR="00B66FA8" w:rsidRDefault="00B66FA8" w:rsidP="008747E0">
    <w:pPr>
      <w:pStyle w:val="Header"/>
    </w:pPr>
  </w:p>
  <w:p w14:paraId="07FD8D24" w14:textId="77777777" w:rsidR="00B66FA8" w:rsidRDefault="00B66FA8" w:rsidP="008747E0">
    <w:pPr>
      <w:pStyle w:val="Header"/>
    </w:pPr>
    <w:r>
      <w:rPr>
        <w:noProof/>
        <w:lang w:val="en-US"/>
      </w:rPr>
      <w:drawing>
        <wp:anchor distT="0" distB="0" distL="114300" distR="114300" simplePos="0" relativeHeight="251656189"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B66FA8" w:rsidRPr="00ED2A8D" w:rsidRDefault="00B66FA8" w:rsidP="008747E0">
    <w:pPr>
      <w:pStyle w:val="Header"/>
    </w:pPr>
  </w:p>
  <w:p w14:paraId="4B435CD1" w14:textId="77777777" w:rsidR="00B66FA8" w:rsidRPr="00ED2A8D" w:rsidRDefault="00B66FA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0DF2C7" w14:textId="77777777" w:rsidR="00B66FA8" w:rsidRDefault="008A5FC6">
    <w:pPr>
      <w:pStyle w:val="Header"/>
    </w:pPr>
    <w:r>
      <w:rPr>
        <w:noProof/>
      </w:rPr>
      <w:pict w14:anchorId="51D69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88960"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B66FA8" w:rsidRDefault="00B66FA8">
    <w:pPr>
      <w:pStyle w:val="Header"/>
    </w:pPr>
  </w:p>
  <w:p w14:paraId="166BFD59" w14:textId="77777777" w:rsidR="00B66FA8" w:rsidRDefault="00B66FA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22EA8" w14:textId="77777777" w:rsidR="00B66FA8" w:rsidRDefault="008A5FC6">
    <w:pPr>
      <w:pStyle w:val="Header"/>
    </w:pPr>
    <w:r>
      <w:rPr>
        <w:noProof/>
      </w:rPr>
      <w:pict w14:anchorId="5FE737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8D97F" w14:textId="77777777" w:rsidR="00B66FA8" w:rsidRPr="00ED2A8D" w:rsidRDefault="008A5FC6" w:rsidP="008747E0">
    <w:pPr>
      <w:pStyle w:val="Header"/>
    </w:pPr>
    <w:r>
      <w:rPr>
        <w:noProof/>
      </w:rPr>
      <w:pict w14:anchorId="4456DE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5875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B66FA8" w:rsidRPr="00ED2A8D" w:rsidRDefault="00B66FA8" w:rsidP="008747E0">
    <w:pPr>
      <w:pStyle w:val="Header"/>
    </w:pPr>
  </w:p>
  <w:p w14:paraId="1F9F6999" w14:textId="77777777" w:rsidR="00B66FA8" w:rsidRDefault="00B66FA8" w:rsidP="008747E0">
    <w:pPr>
      <w:pStyle w:val="Header"/>
    </w:pPr>
  </w:p>
  <w:p w14:paraId="41A2DBCA" w14:textId="77777777" w:rsidR="00B66FA8" w:rsidRDefault="00B66FA8" w:rsidP="008747E0">
    <w:pPr>
      <w:pStyle w:val="Header"/>
    </w:pPr>
  </w:p>
  <w:p w14:paraId="1FD6999E" w14:textId="77777777" w:rsidR="00B66FA8" w:rsidRDefault="00B66FA8" w:rsidP="008747E0">
    <w:pPr>
      <w:pStyle w:val="Header"/>
    </w:pPr>
  </w:p>
  <w:p w14:paraId="06D015F3" w14:textId="77777777" w:rsidR="00B66FA8" w:rsidRPr="00441393" w:rsidRDefault="00B66FA8" w:rsidP="00441393">
    <w:pPr>
      <w:pStyle w:val="Contents"/>
    </w:pPr>
    <w:r>
      <w:t>DOCUMENT HISTORY</w:t>
    </w:r>
  </w:p>
  <w:p w14:paraId="77E6ACB1" w14:textId="77777777" w:rsidR="00B66FA8" w:rsidRPr="00ED2A8D" w:rsidRDefault="00B66FA8" w:rsidP="008747E0">
    <w:pPr>
      <w:pStyle w:val="Header"/>
    </w:pPr>
  </w:p>
  <w:p w14:paraId="677C02F3" w14:textId="77777777" w:rsidR="00B66FA8" w:rsidRPr="00AC33A2" w:rsidRDefault="00B66FA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4FEAE" w14:textId="77777777" w:rsidR="00B66FA8" w:rsidRDefault="008A5FC6">
    <w:pPr>
      <w:pStyle w:val="Header"/>
    </w:pPr>
    <w:r>
      <w:rPr>
        <w:noProof/>
      </w:rPr>
      <w:pict w14:anchorId="1688AD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6D650" w14:textId="77777777" w:rsidR="00B66FA8" w:rsidRDefault="008A5FC6">
    <w:pPr>
      <w:pStyle w:val="Header"/>
    </w:pPr>
    <w:r>
      <w:rPr>
        <w:noProof/>
      </w:rPr>
      <w:pict w14:anchorId="147343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5824A" w14:textId="77777777" w:rsidR="00B66FA8" w:rsidRPr="00ED2A8D" w:rsidRDefault="008A5FC6" w:rsidP="008747E0">
    <w:pPr>
      <w:pStyle w:val="Header"/>
    </w:pPr>
    <w:r>
      <w:rPr>
        <w:noProof/>
      </w:rPr>
      <w:pict w14:anchorId="24EEE2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7462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B66FA8" w:rsidRPr="00ED2A8D" w:rsidRDefault="00B66FA8" w:rsidP="008747E0">
    <w:pPr>
      <w:pStyle w:val="Header"/>
    </w:pPr>
  </w:p>
  <w:p w14:paraId="5B69C8CC" w14:textId="77777777" w:rsidR="00B66FA8" w:rsidRDefault="00B66FA8" w:rsidP="008747E0">
    <w:pPr>
      <w:pStyle w:val="Header"/>
    </w:pPr>
  </w:p>
  <w:p w14:paraId="044914B4" w14:textId="77777777" w:rsidR="00B66FA8" w:rsidRDefault="00B66FA8" w:rsidP="008747E0">
    <w:pPr>
      <w:pStyle w:val="Header"/>
    </w:pPr>
  </w:p>
  <w:p w14:paraId="02ABE1A9" w14:textId="77777777" w:rsidR="00B66FA8" w:rsidRDefault="00B66FA8" w:rsidP="008747E0">
    <w:pPr>
      <w:pStyle w:val="Header"/>
    </w:pPr>
  </w:p>
  <w:p w14:paraId="16FCC094" w14:textId="77777777" w:rsidR="00B66FA8" w:rsidRPr="00441393" w:rsidRDefault="00B66FA8" w:rsidP="00441393">
    <w:pPr>
      <w:pStyle w:val="Contents"/>
    </w:pPr>
    <w:r>
      <w:t>CONTENTS</w:t>
    </w:r>
  </w:p>
  <w:p w14:paraId="79749960" w14:textId="77777777" w:rsidR="00B66FA8" w:rsidRDefault="00B66FA8" w:rsidP="0078486B">
    <w:pPr>
      <w:pStyle w:val="Header"/>
      <w:spacing w:line="140" w:lineRule="exact"/>
    </w:pPr>
  </w:p>
  <w:p w14:paraId="092CDDC8" w14:textId="77777777" w:rsidR="00B66FA8" w:rsidRPr="00AC33A2" w:rsidRDefault="00B66FA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AE8F5" w14:textId="77777777" w:rsidR="00B66FA8" w:rsidRPr="00ED2A8D" w:rsidRDefault="008A5FC6" w:rsidP="00C716E5">
    <w:pPr>
      <w:pStyle w:val="Header"/>
    </w:pPr>
    <w:r>
      <w:rPr>
        <w:noProof/>
      </w:rPr>
      <w:pict w14:anchorId="522305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r w:rsidR="00B66FA8">
      <w:rPr>
        <w:noProof/>
        <w:lang w:val="en-US"/>
      </w:rPr>
      <w:drawing>
        <wp:anchor distT="0" distB="0" distL="114300" distR="114300" simplePos="0" relativeHeight="251697152"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B66FA8" w:rsidRPr="00ED2A8D" w:rsidRDefault="00B66FA8" w:rsidP="00C716E5">
    <w:pPr>
      <w:pStyle w:val="Header"/>
    </w:pPr>
  </w:p>
  <w:p w14:paraId="0BD39883" w14:textId="77777777" w:rsidR="00B66FA8" w:rsidRDefault="00B66FA8" w:rsidP="00C716E5">
    <w:pPr>
      <w:pStyle w:val="Header"/>
    </w:pPr>
  </w:p>
  <w:p w14:paraId="4F8E935C" w14:textId="77777777" w:rsidR="00B66FA8" w:rsidRDefault="00B66FA8" w:rsidP="00C716E5">
    <w:pPr>
      <w:pStyle w:val="Header"/>
    </w:pPr>
  </w:p>
  <w:p w14:paraId="2BB80BFC" w14:textId="77777777" w:rsidR="00B66FA8" w:rsidRDefault="00B66FA8" w:rsidP="00C716E5">
    <w:pPr>
      <w:pStyle w:val="Header"/>
    </w:pPr>
  </w:p>
  <w:p w14:paraId="4EB09B09" w14:textId="77777777" w:rsidR="00B66FA8" w:rsidRPr="00441393" w:rsidRDefault="00B66FA8" w:rsidP="00C716E5">
    <w:pPr>
      <w:pStyle w:val="Contents"/>
    </w:pPr>
    <w:r>
      <w:t>CONTENTS</w:t>
    </w:r>
  </w:p>
  <w:p w14:paraId="683895F6" w14:textId="77777777" w:rsidR="00B66FA8" w:rsidRPr="00ED2A8D" w:rsidRDefault="00B66FA8" w:rsidP="00C716E5">
    <w:pPr>
      <w:pStyle w:val="Header"/>
    </w:pPr>
  </w:p>
  <w:p w14:paraId="5DDDFB92" w14:textId="77777777" w:rsidR="00B66FA8" w:rsidRPr="00AC33A2" w:rsidRDefault="00B66FA8" w:rsidP="00C716E5">
    <w:pPr>
      <w:pStyle w:val="Header"/>
      <w:spacing w:line="140" w:lineRule="exact"/>
    </w:pPr>
  </w:p>
  <w:p w14:paraId="2808FDE3" w14:textId="77777777" w:rsidR="00B66FA8" w:rsidRDefault="00B66FA8">
    <w:pPr>
      <w:pStyle w:val="Header"/>
    </w:pPr>
    <w:r>
      <w:rPr>
        <w:noProof/>
        <w:lang w:val="en-US"/>
      </w:rPr>
      <w:drawing>
        <wp:anchor distT="0" distB="0" distL="114300" distR="114300" simplePos="0" relativeHeight="251695104"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2AE20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8E0E40E"/>
    <w:lvl w:ilvl="0">
      <w:start w:val="1"/>
      <w:numFmt w:val="decimal"/>
      <w:pStyle w:val="ListNumber4"/>
      <w:lvlText w:val="%1."/>
      <w:lvlJc w:val="left"/>
      <w:pPr>
        <w:tabs>
          <w:tab w:val="num" w:pos="1440"/>
        </w:tabs>
        <w:ind w:left="1440" w:hanging="360"/>
      </w:pPr>
    </w:lvl>
  </w:abstractNum>
  <w:abstractNum w:abstractNumId="2" w15:restartNumberingAfterBreak="0">
    <w:nsid w:val="FFFFFF7F"/>
    <w:multiLevelType w:val="singleLevel"/>
    <w:tmpl w:val="39AA9C7A"/>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08CB95A"/>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334AFDAE"/>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B5CCFE34"/>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5DF8869A"/>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AC40A85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32A87F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14A2F30"/>
    <w:multiLevelType w:val="hybridMultilevel"/>
    <w:tmpl w:val="180249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0149CA"/>
    <w:multiLevelType w:val="multilevel"/>
    <w:tmpl w:val="2EAE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C0F3DF1"/>
    <w:multiLevelType w:val="hybridMultilevel"/>
    <w:tmpl w:val="040231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5CC64A5"/>
    <w:multiLevelType w:val="hybridMultilevel"/>
    <w:tmpl w:val="AD8205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D95262A"/>
    <w:multiLevelType w:val="hybridMultilevel"/>
    <w:tmpl w:val="C58AF9FE"/>
    <w:lvl w:ilvl="0" w:tplc="0809000F">
      <w:start w:val="1"/>
      <w:numFmt w:val="decimal"/>
      <w:lvlText w:val="%1."/>
      <w:lvlJc w:val="left"/>
      <w:pPr>
        <w:ind w:left="1071" w:hanging="71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15571B0"/>
    <w:multiLevelType w:val="hybridMultilevel"/>
    <w:tmpl w:val="75FEF0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9CC23DB"/>
    <w:multiLevelType w:val="hybridMultilevel"/>
    <w:tmpl w:val="8110C0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ED61C6D"/>
    <w:multiLevelType w:val="hybridMultilevel"/>
    <w:tmpl w:val="8A52D6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22D4F33"/>
    <w:multiLevelType w:val="hybridMultilevel"/>
    <w:tmpl w:val="315E61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EE41407"/>
    <w:multiLevelType w:val="hybridMultilevel"/>
    <w:tmpl w:val="08367752"/>
    <w:lvl w:ilvl="0" w:tplc="08090001">
      <w:start w:val="1"/>
      <w:numFmt w:val="bullet"/>
      <w:lvlText w:val=""/>
      <w:lvlJc w:val="left"/>
      <w:pPr>
        <w:ind w:left="850" w:hanging="425"/>
      </w:pPr>
      <w:rPr>
        <w:rFonts w:ascii="Symbol" w:hAnsi="Symbol" w:hint="default"/>
        <w:color w:val="00558C"/>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7" w15:restartNumberingAfterBreak="0">
    <w:nsid w:val="638C3330"/>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6FA318B8"/>
    <w:multiLevelType w:val="hybridMultilevel"/>
    <w:tmpl w:val="EA462D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0460542"/>
    <w:multiLevelType w:val="hybridMultilevel"/>
    <w:tmpl w:val="DE5C0B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420BE9"/>
    <w:multiLevelType w:val="hybridMultilevel"/>
    <w:tmpl w:val="321CE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6A150D5"/>
    <w:multiLevelType w:val="multilevel"/>
    <w:tmpl w:val="7BA02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0"/>
  </w:num>
  <w:num w:numId="2">
    <w:abstractNumId w:val="56"/>
  </w:num>
  <w:num w:numId="3">
    <w:abstractNumId w:val="17"/>
  </w:num>
  <w:num w:numId="4">
    <w:abstractNumId w:val="35"/>
  </w:num>
  <w:num w:numId="5">
    <w:abstractNumId w:val="31"/>
  </w:num>
  <w:num w:numId="6">
    <w:abstractNumId w:val="29"/>
  </w:num>
  <w:num w:numId="7">
    <w:abstractNumId w:val="38"/>
  </w:num>
  <w:num w:numId="8">
    <w:abstractNumId w:val="16"/>
  </w:num>
  <w:num w:numId="9">
    <w:abstractNumId w:val="28"/>
  </w:num>
  <w:num w:numId="10">
    <w:abstractNumId w:val="32"/>
  </w:num>
  <w:num w:numId="11">
    <w:abstractNumId w:val="13"/>
  </w:num>
  <w:num w:numId="12">
    <w:abstractNumId w:val="39"/>
  </w:num>
  <w:num w:numId="13">
    <w:abstractNumId w:val="7"/>
  </w:num>
  <w:num w:numId="14">
    <w:abstractNumId w:val="53"/>
  </w:num>
  <w:num w:numId="15">
    <w:abstractNumId w:val="25"/>
  </w:num>
  <w:num w:numId="16">
    <w:abstractNumId w:val="22"/>
  </w:num>
  <w:num w:numId="17">
    <w:abstractNumId w:val="37"/>
  </w:num>
  <w:num w:numId="18">
    <w:abstractNumId w:val="11"/>
  </w:num>
  <w:num w:numId="19">
    <w:abstractNumId w:val="21"/>
  </w:num>
  <w:num w:numId="20">
    <w:abstractNumId w:val="44"/>
  </w:num>
  <w:num w:numId="21">
    <w:abstractNumId w:val="20"/>
  </w:num>
  <w:num w:numId="22">
    <w:abstractNumId w:val="55"/>
  </w:num>
  <w:num w:numId="23">
    <w:abstractNumId w:val="9"/>
  </w:num>
  <w:num w:numId="24">
    <w:abstractNumId w:val="34"/>
  </w:num>
  <w:num w:numId="25">
    <w:abstractNumId w:val="30"/>
  </w:num>
  <w:num w:numId="26">
    <w:abstractNumId w:val="43"/>
  </w:num>
  <w:num w:numId="27">
    <w:abstractNumId w:val="45"/>
  </w:num>
  <w:num w:numId="28">
    <w:abstractNumId w:val="15"/>
  </w:num>
  <w:num w:numId="29">
    <w:abstractNumId w:val="36"/>
  </w:num>
  <w:num w:numId="30">
    <w:abstractNumId w:val="26"/>
  </w:num>
  <w:num w:numId="31">
    <w:abstractNumId w:val="19"/>
  </w:num>
  <w:num w:numId="32">
    <w:abstractNumId w:val="1"/>
  </w:num>
  <w:num w:numId="33">
    <w:abstractNumId w:val="54"/>
  </w:num>
  <w:num w:numId="34">
    <w:abstractNumId w:val="48"/>
  </w:num>
  <w:num w:numId="35">
    <w:abstractNumId w:val="49"/>
  </w:num>
  <w:num w:numId="36">
    <w:abstractNumId w:val="24"/>
  </w:num>
  <w:num w:numId="37">
    <w:abstractNumId w:val="23"/>
  </w:num>
  <w:num w:numId="38">
    <w:abstractNumId w:val="50"/>
  </w:num>
  <w:num w:numId="39">
    <w:abstractNumId w:val="10"/>
  </w:num>
  <w:num w:numId="40">
    <w:abstractNumId w:val="47"/>
  </w:num>
  <w:num w:numId="41">
    <w:abstractNumId w:val="12"/>
  </w:num>
  <w:num w:numId="42">
    <w:abstractNumId w:val="51"/>
  </w:num>
  <w:num w:numId="43">
    <w:abstractNumId w:val="42"/>
  </w:num>
  <w:num w:numId="44">
    <w:abstractNumId w:val="46"/>
  </w:num>
  <w:num w:numId="45">
    <w:abstractNumId w:val="27"/>
  </w:num>
  <w:num w:numId="46">
    <w:abstractNumId w:val="41"/>
  </w:num>
  <w:num w:numId="47">
    <w:abstractNumId w:val="14"/>
  </w:num>
  <w:num w:numId="48">
    <w:abstractNumId w:val="18"/>
  </w:num>
  <w:num w:numId="49">
    <w:abstractNumId w:val="33"/>
  </w:num>
  <w:num w:numId="50">
    <w:abstractNumId w:val="8"/>
  </w:num>
  <w:num w:numId="51">
    <w:abstractNumId w:val="2"/>
  </w:num>
  <w:num w:numId="52">
    <w:abstractNumId w:val="6"/>
  </w:num>
  <w:num w:numId="53">
    <w:abstractNumId w:val="5"/>
  </w:num>
  <w:num w:numId="54">
    <w:abstractNumId w:val="4"/>
  </w:num>
  <w:num w:numId="55">
    <w:abstractNumId w:val="3"/>
  </w:num>
  <w:num w:numId="56">
    <w:abstractNumId w:val="0"/>
  </w:num>
  <w:num w:numId="57">
    <w:abstractNumId w:val="5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ADA"/>
    <w:rsid w:val="000111E5"/>
    <w:rsid w:val="0001616D"/>
    <w:rsid w:val="00016839"/>
    <w:rsid w:val="00017391"/>
    <w:rsid w:val="000174F9"/>
    <w:rsid w:val="000249C2"/>
    <w:rsid w:val="00025298"/>
    <w:rsid w:val="000258F6"/>
    <w:rsid w:val="000379A7"/>
    <w:rsid w:val="000379F6"/>
    <w:rsid w:val="00040C91"/>
    <w:rsid w:val="00040EB8"/>
    <w:rsid w:val="000439A4"/>
    <w:rsid w:val="00044293"/>
    <w:rsid w:val="000472F8"/>
    <w:rsid w:val="000534F4"/>
    <w:rsid w:val="0005449E"/>
    <w:rsid w:val="00057699"/>
    <w:rsid w:val="00057B6D"/>
    <w:rsid w:val="00061A7B"/>
    <w:rsid w:val="00065419"/>
    <w:rsid w:val="000670B7"/>
    <w:rsid w:val="00072B86"/>
    <w:rsid w:val="0007784F"/>
    <w:rsid w:val="0008654C"/>
    <w:rsid w:val="000904ED"/>
    <w:rsid w:val="00091545"/>
    <w:rsid w:val="000925B0"/>
    <w:rsid w:val="000A27A8"/>
    <w:rsid w:val="000B2356"/>
    <w:rsid w:val="000B66FC"/>
    <w:rsid w:val="000C711B"/>
    <w:rsid w:val="000D2431"/>
    <w:rsid w:val="000D5D0D"/>
    <w:rsid w:val="000E3954"/>
    <w:rsid w:val="000E3E52"/>
    <w:rsid w:val="000F0F9F"/>
    <w:rsid w:val="000F32B5"/>
    <w:rsid w:val="000F3F43"/>
    <w:rsid w:val="000F58ED"/>
    <w:rsid w:val="000F7857"/>
    <w:rsid w:val="00110865"/>
    <w:rsid w:val="00113D5B"/>
    <w:rsid w:val="00113F8F"/>
    <w:rsid w:val="00120D12"/>
    <w:rsid w:val="00122EBD"/>
    <w:rsid w:val="00124A79"/>
    <w:rsid w:val="00127A62"/>
    <w:rsid w:val="001349DB"/>
    <w:rsid w:val="00135AEB"/>
    <w:rsid w:val="00136E58"/>
    <w:rsid w:val="00152A5B"/>
    <w:rsid w:val="001547F9"/>
    <w:rsid w:val="00156AE0"/>
    <w:rsid w:val="001607D8"/>
    <w:rsid w:val="00160ECB"/>
    <w:rsid w:val="00161325"/>
    <w:rsid w:val="001636D2"/>
    <w:rsid w:val="0017187B"/>
    <w:rsid w:val="00182053"/>
    <w:rsid w:val="00184427"/>
    <w:rsid w:val="00184C2E"/>
    <w:rsid w:val="001875B1"/>
    <w:rsid w:val="001A0C0E"/>
    <w:rsid w:val="001A1493"/>
    <w:rsid w:val="001A4F5A"/>
    <w:rsid w:val="001B2A35"/>
    <w:rsid w:val="001B339A"/>
    <w:rsid w:val="001C0122"/>
    <w:rsid w:val="001C2DE9"/>
    <w:rsid w:val="001C40B6"/>
    <w:rsid w:val="001C5E66"/>
    <w:rsid w:val="001C650B"/>
    <w:rsid w:val="001C72B5"/>
    <w:rsid w:val="001D2E7A"/>
    <w:rsid w:val="001D3992"/>
    <w:rsid w:val="001D4A3E"/>
    <w:rsid w:val="001E416D"/>
    <w:rsid w:val="001E4D13"/>
    <w:rsid w:val="001F1DA4"/>
    <w:rsid w:val="001F341E"/>
    <w:rsid w:val="001F4EED"/>
    <w:rsid w:val="001F4EF8"/>
    <w:rsid w:val="001F5AB1"/>
    <w:rsid w:val="001F5E71"/>
    <w:rsid w:val="00201337"/>
    <w:rsid w:val="002022EA"/>
    <w:rsid w:val="002044E9"/>
    <w:rsid w:val="00205B17"/>
    <w:rsid w:val="00205D9B"/>
    <w:rsid w:val="00214DE2"/>
    <w:rsid w:val="002204DA"/>
    <w:rsid w:val="00222D4C"/>
    <w:rsid w:val="0022371A"/>
    <w:rsid w:val="00237785"/>
    <w:rsid w:val="00245A60"/>
    <w:rsid w:val="00246716"/>
    <w:rsid w:val="00251243"/>
    <w:rsid w:val="00251FB9"/>
    <w:rsid w:val="002520AD"/>
    <w:rsid w:val="00253009"/>
    <w:rsid w:val="0025660A"/>
    <w:rsid w:val="00257DF8"/>
    <w:rsid w:val="00257E4A"/>
    <w:rsid w:val="0026038D"/>
    <w:rsid w:val="0026770D"/>
    <w:rsid w:val="0027175D"/>
    <w:rsid w:val="0027517A"/>
    <w:rsid w:val="00282E9D"/>
    <w:rsid w:val="0028314D"/>
    <w:rsid w:val="002871B5"/>
    <w:rsid w:val="0029793F"/>
    <w:rsid w:val="002A1C42"/>
    <w:rsid w:val="002A6055"/>
    <w:rsid w:val="002A617C"/>
    <w:rsid w:val="002A71CF"/>
    <w:rsid w:val="002B3E9D"/>
    <w:rsid w:val="002C77F4"/>
    <w:rsid w:val="002D0869"/>
    <w:rsid w:val="002D78FE"/>
    <w:rsid w:val="002E4443"/>
    <w:rsid w:val="002E4993"/>
    <w:rsid w:val="002E5411"/>
    <w:rsid w:val="002E5BAC"/>
    <w:rsid w:val="002E7635"/>
    <w:rsid w:val="002F265A"/>
    <w:rsid w:val="0030413F"/>
    <w:rsid w:val="0030534D"/>
    <w:rsid w:val="00305EFE"/>
    <w:rsid w:val="00313B4B"/>
    <w:rsid w:val="00313D85"/>
    <w:rsid w:val="003144B9"/>
    <w:rsid w:val="003156F0"/>
    <w:rsid w:val="00315CE3"/>
    <w:rsid w:val="0031629B"/>
    <w:rsid w:val="003251FE"/>
    <w:rsid w:val="003274DB"/>
    <w:rsid w:val="00327FBF"/>
    <w:rsid w:val="00330891"/>
    <w:rsid w:val="00332A7B"/>
    <w:rsid w:val="003343E0"/>
    <w:rsid w:val="00335E40"/>
    <w:rsid w:val="00337093"/>
    <w:rsid w:val="00344408"/>
    <w:rsid w:val="00345E37"/>
    <w:rsid w:val="00347F3E"/>
    <w:rsid w:val="0035365A"/>
    <w:rsid w:val="003621C3"/>
    <w:rsid w:val="0036382D"/>
    <w:rsid w:val="00377E86"/>
    <w:rsid w:val="00380350"/>
    <w:rsid w:val="00380B4E"/>
    <w:rsid w:val="003816E4"/>
    <w:rsid w:val="00385F39"/>
    <w:rsid w:val="0039131E"/>
    <w:rsid w:val="0039543A"/>
    <w:rsid w:val="003A04A6"/>
    <w:rsid w:val="003A1A56"/>
    <w:rsid w:val="003A7759"/>
    <w:rsid w:val="003A7F6E"/>
    <w:rsid w:val="003B03EA"/>
    <w:rsid w:val="003C1ADA"/>
    <w:rsid w:val="003C7C34"/>
    <w:rsid w:val="003D0480"/>
    <w:rsid w:val="003D0F37"/>
    <w:rsid w:val="003D1798"/>
    <w:rsid w:val="003D400A"/>
    <w:rsid w:val="003D5150"/>
    <w:rsid w:val="003F1901"/>
    <w:rsid w:val="003F1C3A"/>
    <w:rsid w:val="0041086B"/>
    <w:rsid w:val="00414698"/>
    <w:rsid w:val="004217AD"/>
    <w:rsid w:val="0042565E"/>
    <w:rsid w:val="00430AD0"/>
    <w:rsid w:val="00432C05"/>
    <w:rsid w:val="00433602"/>
    <w:rsid w:val="00440379"/>
    <w:rsid w:val="004405A9"/>
    <w:rsid w:val="00441393"/>
    <w:rsid w:val="00447CF0"/>
    <w:rsid w:val="00452266"/>
    <w:rsid w:val="004541FB"/>
    <w:rsid w:val="00456F10"/>
    <w:rsid w:val="0046369E"/>
    <w:rsid w:val="00474746"/>
    <w:rsid w:val="00476942"/>
    <w:rsid w:val="00477027"/>
    <w:rsid w:val="00477D62"/>
    <w:rsid w:val="004871A2"/>
    <w:rsid w:val="00492A8D"/>
    <w:rsid w:val="004944C8"/>
    <w:rsid w:val="00497FDA"/>
    <w:rsid w:val="004A0EBF"/>
    <w:rsid w:val="004A1DAA"/>
    <w:rsid w:val="004A4AC4"/>
    <w:rsid w:val="004A4EC4"/>
    <w:rsid w:val="004B494F"/>
    <w:rsid w:val="004B73FE"/>
    <w:rsid w:val="004B790A"/>
    <w:rsid w:val="004C0E4B"/>
    <w:rsid w:val="004D0BF0"/>
    <w:rsid w:val="004D5430"/>
    <w:rsid w:val="004D6D3F"/>
    <w:rsid w:val="004E0BBB"/>
    <w:rsid w:val="004E1D57"/>
    <w:rsid w:val="004E2F16"/>
    <w:rsid w:val="004F1812"/>
    <w:rsid w:val="004F484F"/>
    <w:rsid w:val="004F5930"/>
    <w:rsid w:val="004F6196"/>
    <w:rsid w:val="005013BF"/>
    <w:rsid w:val="00503044"/>
    <w:rsid w:val="00506675"/>
    <w:rsid w:val="00510AD9"/>
    <w:rsid w:val="0051453F"/>
    <w:rsid w:val="00515185"/>
    <w:rsid w:val="00517103"/>
    <w:rsid w:val="00517E6C"/>
    <w:rsid w:val="00523666"/>
    <w:rsid w:val="00525922"/>
    <w:rsid w:val="00526234"/>
    <w:rsid w:val="005301FB"/>
    <w:rsid w:val="0053154C"/>
    <w:rsid w:val="00531DD5"/>
    <w:rsid w:val="00534F34"/>
    <w:rsid w:val="0053692E"/>
    <w:rsid w:val="005378A6"/>
    <w:rsid w:val="00547837"/>
    <w:rsid w:val="00552EA6"/>
    <w:rsid w:val="00557337"/>
    <w:rsid w:val="00557434"/>
    <w:rsid w:val="00560E61"/>
    <w:rsid w:val="00563BA5"/>
    <w:rsid w:val="00576D38"/>
    <w:rsid w:val="00577542"/>
    <w:rsid w:val="005805D2"/>
    <w:rsid w:val="00583659"/>
    <w:rsid w:val="00595415"/>
    <w:rsid w:val="00597652"/>
    <w:rsid w:val="00597CD5"/>
    <w:rsid w:val="005A0703"/>
    <w:rsid w:val="005A080B"/>
    <w:rsid w:val="005A1F68"/>
    <w:rsid w:val="005A3A25"/>
    <w:rsid w:val="005B12A5"/>
    <w:rsid w:val="005C161A"/>
    <w:rsid w:val="005C1BCB"/>
    <w:rsid w:val="005C2312"/>
    <w:rsid w:val="005C4735"/>
    <w:rsid w:val="005C5C63"/>
    <w:rsid w:val="005C6395"/>
    <w:rsid w:val="005D03E9"/>
    <w:rsid w:val="005D304B"/>
    <w:rsid w:val="005D3AF4"/>
    <w:rsid w:val="005D477A"/>
    <w:rsid w:val="005D6E5D"/>
    <w:rsid w:val="005E2257"/>
    <w:rsid w:val="005E3989"/>
    <w:rsid w:val="005E4659"/>
    <w:rsid w:val="005E657A"/>
    <w:rsid w:val="005E6B4B"/>
    <w:rsid w:val="005F07CA"/>
    <w:rsid w:val="005F1386"/>
    <w:rsid w:val="005F17C2"/>
    <w:rsid w:val="00600C2B"/>
    <w:rsid w:val="00600CED"/>
    <w:rsid w:val="006013D1"/>
    <w:rsid w:val="00601C30"/>
    <w:rsid w:val="0060282A"/>
    <w:rsid w:val="00611F74"/>
    <w:rsid w:val="006127AC"/>
    <w:rsid w:val="006218E8"/>
    <w:rsid w:val="00623564"/>
    <w:rsid w:val="00623785"/>
    <w:rsid w:val="00634A78"/>
    <w:rsid w:val="00642025"/>
    <w:rsid w:val="00646E87"/>
    <w:rsid w:val="0065107F"/>
    <w:rsid w:val="00654328"/>
    <w:rsid w:val="00661445"/>
    <w:rsid w:val="00661946"/>
    <w:rsid w:val="00662990"/>
    <w:rsid w:val="00666061"/>
    <w:rsid w:val="00667424"/>
    <w:rsid w:val="00667792"/>
    <w:rsid w:val="0067154B"/>
    <w:rsid w:val="00671677"/>
    <w:rsid w:val="006743C0"/>
    <w:rsid w:val="006744D8"/>
    <w:rsid w:val="006750F2"/>
    <w:rsid w:val="006752D6"/>
    <w:rsid w:val="00675E02"/>
    <w:rsid w:val="006802D8"/>
    <w:rsid w:val="0068553C"/>
    <w:rsid w:val="00685F34"/>
    <w:rsid w:val="00690355"/>
    <w:rsid w:val="00691919"/>
    <w:rsid w:val="00695656"/>
    <w:rsid w:val="006965E3"/>
    <w:rsid w:val="006975A8"/>
    <w:rsid w:val="00697656"/>
    <w:rsid w:val="006A1012"/>
    <w:rsid w:val="006C1376"/>
    <w:rsid w:val="006C251E"/>
    <w:rsid w:val="006C48F9"/>
    <w:rsid w:val="006C7032"/>
    <w:rsid w:val="006D30C4"/>
    <w:rsid w:val="006E0E7D"/>
    <w:rsid w:val="006E1079"/>
    <w:rsid w:val="006E10BF"/>
    <w:rsid w:val="006F1C14"/>
    <w:rsid w:val="006F6A16"/>
    <w:rsid w:val="007014AB"/>
    <w:rsid w:val="00703A6A"/>
    <w:rsid w:val="00714A94"/>
    <w:rsid w:val="00722236"/>
    <w:rsid w:val="00725CCA"/>
    <w:rsid w:val="0072729F"/>
    <w:rsid w:val="0072737A"/>
    <w:rsid w:val="007311E7"/>
    <w:rsid w:val="00731DEE"/>
    <w:rsid w:val="00734BC6"/>
    <w:rsid w:val="00735634"/>
    <w:rsid w:val="007427B2"/>
    <w:rsid w:val="007429EA"/>
    <w:rsid w:val="00752C54"/>
    <w:rsid w:val="007541D3"/>
    <w:rsid w:val="00756ACD"/>
    <w:rsid w:val="007577D7"/>
    <w:rsid w:val="007578D8"/>
    <w:rsid w:val="007616F9"/>
    <w:rsid w:val="0076781A"/>
    <w:rsid w:val="00770F38"/>
    <w:rsid w:val="007715E8"/>
    <w:rsid w:val="00776004"/>
    <w:rsid w:val="0078486B"/>
    <w:rsid w:val="00785A39"/>
    <w:rsid w:val="00787D8A"/>
    <w:rsid w:val="00790277"/>
    <w:rsid w:val="00790C5D"/>
    <w:rsid w:val="00790F64"/>
    <w:rsid w:val="00791EBC"/>
    <w:rsid w:val="00793577"/>
    <w:rsid w:val="00795637"/>
    <w:rsid w:val="007966B0"/>
    <w:rsid w:val="00797EF8"/>
    <w:rsid w:val="007A446A"/>
    <w:rsid w:val="007A53A6"/>
    <w:rsid w:val="007A6159"/>
    <w:rsid w:val="007B27E9"/>
    <w:rsid w:val="007B2C5B"/>
    <w:rsid w:val="007B2D11"/>
    <w:rsid w:val="007B5CB7"/>
    <w:rsid w:val="007B6700"/>
    <w:rsid w:val="007B6A93"/>
    <w:rsid w:val="007B7BEC"/>
    <w:rsid w:val="007D1805"/>
    <w:rsid w:val="007D2107"/>
    <w:rsid w:val="007D3A42"/>
    <w:rsid w:val="007D56ED"/>
    <w:rsid w:val="007D5895"/>
    <w:rsid w:val="007D77AB"/>
    <w:rsid w:val="007E28D0"/>
    <w:rsid w:val="007E30DF"/>
    <w:rsid w:val="007E3859"/>
    <w:rsid w:val="007F7544"/>
    <w:rsid w:val="00800995"/>
    <w:rsid w:val="00812EAA"/>
    <w:rsid w:val="00816F79"/>
    <w:rsid w:val="008172F8"/>
    <w:rsid w:val="00825873"/>
    <w:rsid w:val="0082599E"/>
    <w:rsid w:val="008326B2"/>
    <w:rsid w:val="00833855"/>
    <w:rsid w:val="00837DBD"/>
    <w:rsid w:val="008403D9"/>
    <w:rsid w:val="00846831"/>
    <w:rsid w:val="00851F87"/>
    <w:rsid w:val="00852169"/>
    <w:rsid w:val="00865532"/>
    <w:rsid w:val="00867686"/>
    <w:rsid w:val="008737D3"/>
    <w:rsid w:val="008747E0"/>
    <w:rsid w:val="00876841"/>
    <w:rsid w:val="00882B3C"/>
    <w:rsid w:val="0088783D"/>
    <w:rsid w:val="008940C8"/>
    <w:rsid w:val="0089476E"/>
    <w:rsid w:val="008972C3"/>
    <w:rsid w:val="008A0C79"/>
    <w:rsid w:val="008A28D9"/>
    <w:rsid w:val="008A30BA"/>
    <w:rsid w:val="008A5FC6"/>
    <w:rsid w:val="008C314A"/>
    <w:rsid w:val="008C33B5"/>
    <w:rsid w:val="008C3A72"/>
    <w:rsid w:val="008C6969"/>
    <w:rsid w:val="008D1B75"/>
    <w:rsid w:val="008D29F3"/>
    <w:rsid w:val="008D3883"/>
    <w:rsid w:val="008E1F69"/>
    <w:rsid w:val="008E76B1"/>
    <w:rsid w:val="008F0224"/>
    <w:rsid w:val="008F1954"/>
    <w:rsid w:val="008F38BB"/>
    <w:rsid w:val="008F57D8"/>
    <w:rsid w:val="008F68CB"/>
    <w:rsid w:val="00902834"/>
    <w:rsid w:val="00910058"/>
    <w:rsid w:val="009115DD"/>
    <w:rsid w:val="00914330"/>
    <w:rsid w:val="00914E26"/>
    <w:rsid w:val="0091590F"/>
    <w:rsid w:val="00921ACD"/>
    <w:rsid w:val="00923B4D"/>
    <w:rsid w:val="0092540C"/>
    <w:rsid w:val="00925E0F"/>
    <w:rsid w:val="00931A57"/>
    <w:rsid w:val="00933E52"/>
    <w:rsid w:val="00934294"/>
    <w:rsid w:val="0093492E"/>
    <w:rsid w:val="00937809"/>
    <w:rsid w:val="009414E6"/>
    <w:rsid w:val="0095450F"/>
    <w:rsid w:val="00956901"/>
    <w:rsid w:val="00962EC1"/>
    <w:rsid w:val="00971591"/>
    <w:rsid w:val="00974564"/>
    <w:rsid w:val="00974E99"/>
    <w:rsid w:val="009764FA"/>
    <w:rsid w:val="00980192"/>
    <w:rsid w:val="00982A22"/>
    <w:rsid w:val="009858BC"/>
    <w:rsid w:val="0099275B"/>
    <w:rsid w:val="00994D97"/>
    <w:rsid w:val="009A07B7"/>
    <w:rsid w:val="009B1545"/>
    <w:rsid w:val="009B3B1D"/>
    <w:rsid w:val="009B5023"/>
    <w:rsid w:val="009B543F"/>
    <w:rsid w:val="009B785E"/>
    <w:rsid w:val="009C21B0"/>
    <w:rsid w:val="009C26F8"/>
    <w:rsid w:val="009C2D6C"/>
    <w:rsid w:val="009C5BAE"/>
    <w:rsid w:val="009C609E"/>
    <w:rsid w:val="009C6CA5"/>
    <w:rsid w:val="009D23CC"/>
    <w:rsid w:val="009D25B8"/>
    <w:rsid w:val="009D26AB"/>
    <w:rsid w:val="009D2B17"/>
    <w:rsid w:val="009E16EC"/>
    <w:rsid w:val="009E433C"/>
    <w:rsid w:val="009E4A4D"/>
    <w:rsid w:val="009E6578"/>
    <w:rsid w:val="009E7640"/>
    <w:rsid w:val="009F081F"/>
    <w:rsid w:val="009F5C4B"/>
    <w:rsid w:val="009F6CEA"/>
    <w:rsid w:val="00A01F94"/>
    <w:rsid w:val="00A027ED"/>
    <w:rsid w:val="00A06A3D"/>
    <w:rsid w:val="00A10EBA"/>
    <w:rsid w:val="00A13E56"/>
    <w:rsid w:val="00A14644"/>
    <w:rsid w:val="00A227BF"/>
    <w:rsid w:val="00A24838"/>
    <w:rsid w:val="00A2743E"/>
    <w:rsid w:val="00A30C33"/>
    <w:rsid w:val="00A30E75"/>
    <w:rsid w:val="00A4308C"/>
    <w:rsid w:val="00A43395"/>
    <w:rsid w:val="00A44836"/>
    <w:rsid w:val="00A453E8"/>
    <w:rsid w:val="00A524B5"/>
    <w:rsid w:val="00A549B3"/>
    <w:rsid w:val="00A56184"/>
    <w:rsid w:val="00A61E17"/>
    <w:rsid w:val="00A663DE"/>
    <w:rsid w:val="00A67954"/>
    <w:rsid w:val="00A72ED7"/>
    <w:rsid w:val="00A748A1"/>
    <w:rsid w:val="00A8083F"/>
    <w:rsid w:val="00A90D86"/>
    <w:rsid w:val="00A91DBA"/>
    <w:rsid w:val="00A97900"/>
    <w:rsid w:val="00AA1D7A"/>
    <w:rsid w:val="00AA3164"/>
    <w:rsid w:val="00AA3E01"/>
    <w:rsid w:val="00AB01B9"/>
    <w:rsid w:val="00AB0BFA"/>
    <w:rsid w:val="00AB4A37"/>
    <w:rsid w:val="00AB64C4"/>
    <w:rsid w:val="00AB76B7"/>
    <w:rsid w:val="00AC33A2"/>
    <w:rsid w:val="00AD38F7"/>
    <w:rsid w:val="00AE5A3D"/>
    <w:rsid w:val="00AE65F1"/>
    <w:rsid w:val="00AE6BB4"/>
    <w:rsid w:val="00AE74AD"/>
    <w:rsid w:val="00AF159C"/>
    <w:rsid w:val="00AF76C0"/>
    <w:rsid w:val="00B01873"/>
    <w:rsid w:val="00B036AF"/>
    <w:rsid w:val="00B0494B"/>
    <w:rsid w:val="00B074AB"/>
    <w:rsid w:val="00B07717"/>
    <w:rsid w:val="00B17253"/>
    <w:rsid w:val="00B17D23"/>
    <w:rsid w:val="00B2165E"/>
    <w:rsid w:val="00B2583D"/>
    <w:rsid w:val="00B300B1"/>
    <w:rsid w:val="00B31A41"/>
    <w:rsid w:val="00B3287F"/>
    <w:rsid w:val="00B3400D"/>
    <w:rsid w:val="00B40199"/>
    <w:rsid w:val="00B502FF"/>
    <w:rsid w:val="00B528D3"/>
    <w:rsid w:val="00B643DF"/>
    <w:rsid w:val="00B65042"/>
    <w:rsid w:val="00B65300"/>
    <w:rsid w:val="00B66FA8"/>
    <w:rsid w:val="00B67422"/>
    <w:rsid w:val="00B70BD4"/>
    <w:rsid w:val="00B712CA"/>
    <w:rsid w:val="00B73463"/>
    <w:rsid w:val="00B76FD5"/>
    <w:rsid w:val="00B90123"/>
    <w:rsid w:val="00B9016D"/>
    <w:rsid w:val="00BA0F98"/>
    <w:rsid w:val="00BA1517"/>
    <w:rsid w:val="00BA416A"/>
    <w:rsid w:val="00BA4E39"/>
    <w:rsid w:val="00BA5754"/>
    <w:rsid w:val="00BA67FD"/>
    <w:rsid w:val="00BA7C48"/>
    <w:rsid w:val="00BC251F"/>
    <w:rsid w:val="00BC27F6"/>
    <w:rsid w:val="00BC39F4"/>
    <w:rsid w:val="00BC4B8D"/>
    <w:rsid w:val="00BC5284"/>
    <w:rsid w:val="00BD1587"/>
    <w:rsid w:val="00BD1867"/>
    <w:rsid w:val="00BD6A20"/>
    <w:rsid w:val="00BD7EE1"/>
    <w:rsid w:val="00BE1EEC"/>
    <w:rsid w:val="00BE5568"/>
    <w:rsid w:val="00BE5764"/>
    <w:rsid w:val="00BE7295"/>
    <w:rsid w:val="00BF1358"/>
    <w:rsid w:val="00C0106D"/>
    <w:rsid w:val="00C015F9"/>
    <w:rsid w:val="00C01D4A"/>
    <w:rsid w:val="00C03944"/>
    <w:rsid w:val="00C0635D"/>
    <w:rsid w:val="00C11EE5"/>
    <w:rsid w:val="00C133BE"/>
    <w:rsid w:val="00C145C7"/>
    <w:rsid w:val="00C17621"/>
    <w:rsid w:val="00C222B4"/>
    <w:rsid w:val="00C262E4"/>
    <w:rsid w:val="00C33E20"/>
    <w:rsid w:val="00C3407F"/>
    <w:rsid w:val="00C35CF6"/>
    <w:rsid w:val="00C3725B"/>
    <w:rsid w:val="00C522BE"/>
    <w:rsid w:val="00C533EC"/>
    <w:rsid w:val="00C5470E"/>
    <w:rsid w:val="00C55EFB"/>
    <w:rsid w:val="00C56585"/>
    <w:rsid w:val="00C56B3F"/>
    <w:rsid w:val="00C57CD1"/>
    <w:rsid w:val="00C61E62"/>
    <w:rsid w:val="00C6211D"/>
    <w:rsid w:val="00C65492"/>
    <w:rsid w:val="00C70732"/>
    <w:rsid w:val="00C716E5"/>
    <w:rsid w:val="00C773D9"/>
    <w:rsid w:val="00C80307"/>
    <w:rsid w:val="00C80ACE"/>
    <w:rsid w:val="00C81162"/>
    <w:rsid w:val="00C83258"/>
    <w:rsid w:val="00C83666"/>
    <w:rsid w:val="00C870B5"/>
    <w:rsid w:val="00C878A7"/>
    <w:rsid w:val="00C907DF"/>
    <w:rsid w:val="00C90F14"/>
    <w:rsid w:val="00C91630"/>
    <w:rsid w:val="00C9558A"/>
    <w:rsid w:val="00C966EB"/>
    <w:rsid w:val="00CA04B1"/>
    <w:rsid w:val="00CA2DFC"/>
    <w:rsid w:val="00CA3A20"/>
    <w:rsid w:val="00CA4EC9"/>
    <w:rsid w:val="00CB03D4"/>
    <w:rsid w:val="00CB0617"/>
    <w:rsid w:val="00CB08B6"/>
    <w:rsid w:val="00CB137B"/>
    <w:rsid w:val="00CB60C7"/>
    <w:rsid w:val="00CB7460"/>
    <w:rsid w:val="00CC35EF"/>
    <w:rsid w:val="00CC5048"/>
    <w:rsid w:val="00CC6246"/>
    <w:rsid w:val="00CD384C"/>
    <w:rsid w:val="00CD5FD2"/>
    <w:rsid w:val="00CE3C43"/>
    <w:rsid w:val="00CE5860"/>
    <w:rsid w:val="00CE5E46"/>
    <w:rsid w:val="00CF3562"/>
    <w:rsid w:val="00CF49CC"/>
    <w:rsid w:val="00CF54C2"/>
    <w:rsid w:val="00D00232"/>
    <w:rsid w:val="00D04F0B"/>
    <w:rsid w:val="00D07384"/>
    <w:rsid w:val="00D1463A"/>
    <w:rsid w:val="00D16A42"/>
    <w:rsid w:val="00D172E9"/>
    <w:rsid w:val="00D24632"/>
    <w:rsid w:val="00D252C9"/>
    <w:rsid w:val="00D32DDF"/>
    <w:rsid w:val="00D347A4"/>
    <w:rsid w:val="00D3700C"/>
    <w:rsid w:val="00D4573B"/>
    <w:rsid w:val="00D57CCD"/>
    <w:rsid w:val="00D638E0"/>
    <w:rsid w:val="00D653B1"/>
    <w:rsid w:val="00D74AE1"/>
    <w:rsid w:val="00D75D42"/>
    <w:rsid w:val="00D769AC"/>
    <w:rsid w:val="00D80B20"/>
    <w:rsid w:val="00D86166"/>
    <w:rsid w:val="00D865A8"/>
    <w:rsid w:val="00D876DD"/>
    <w:rsid w:val="00D9012A"/>
    <w:rsid w:val="00D92C2D"/>
    <w:rsid w:val="00D9361E"/>
    <w:rsid w:val="00D94F38"/>
    <w:rsid w:val="00D97453"/>
    <w:rsid w:val="00D97A16"/>
    <w:rsid w:val="00DA17CD"/>
    <w:rsid w:val="00DB25B3"/>
    <w:rsid w:val="00DD041E"/>
    <w:rsid w:val="00DD3A54"/>
    <w:rsid w:val="00DD60F2"/>
    <w:rsid w:val="00DE0893"/>
    <w:rsid w:val="00DE2814"/>
    <w:rsid w:val="00DE6290"/>
    <w:rsid w:val="00DE6796"/>
    <w:rsid w:val="00DE7030"/>
    <w:rsid w:val="00DF1211"/>
    <w:rsid w:val="00DF41B2"/>
    <w:rsid w:val="00E01166"/>
    <w:rsid w:val="00E01272"/>
    <w:rsid w:val="00E015AE"/>
    <w:rsid w:val="00E03067"/>
    <w:rsid w:val="00E03846"/>
    <w:rsid w:val="00E069B6"/>
    <w:rsid w:val="00E16EB4"/>
    <w:rsid w:val="00E17831"/>
    <w:rsid w:val="00E20A7D"/>
    <w:rsid w:val="00E21A27"/>
    <w:rsid w:val="00E25281"/>
    <w:rsid w:val="00E27A2F"/>
    <w:rsid w:val="00E32F40"/>
    <w:rsid w:val="00E4107A"/>
    <w:rsid w:val="00E4156E"/>
    <w:rsid w:val="00E42A94"/>
    <w:rsid w:val="00E43E53"/>
    <w:rsid w:val="00E44826"/>
    <w:rsid w:val="00E451BA"/>
    <w:rsid w:val="00E454B5"/>
    <w:rsid w:val="00E458BF"/>
    <w:rsid w:val="00E47DB8"/>
    <w:rsid w:val="00E47FD8"/>
    <w:rsid w:val="00E54BFB"/>
    <w:rsid w:val="00E54CD7"/>
    <w:rsid w:val="00E61DB8"/>
    <w:rsid w:val="00E706E7"/>
    <w:rsid w:val="00E818AD"/>
    <w:rsid w:val="00E84229"/>
    <w:rsid w:val="00E84965"/>
    <w:rsid w:val="00E90E4E"/>
    <w:rsid w:val="00E923E1"/>
    <w:rsid w:val="00E9391E"/>
    <w:rsid w:val="00EA1052"/>
    <w:rsid w:val="00EA218F"/>
    <w:rsid w:val="00EA447E"/>
    <w:rsid w:val="00EA44EB"/>
    <w:rsid w:val="00EA4F29"/>
    <w:rsid w:val="00EA5B27"/>
    <w:rsid w:val="00EA5F83"/>
    <w:rsid w:val="00EA6F9D"/>
    <w:rsid w:val="00EB07A5"/>
    <w:rsid w:val="00EB6F3C"/>
    <w:rsid w:val="00EC1E2C"/>
    <w:rsid w:val="00EC2A35"/>
    <w:rsid w:val="00EC2B9A"/>
    <w:rsid w:val="00EC3723"/>
    <w:rsid w:val="00EC568A"/>
    <w:rsid w:val="00EC7C87"/>
    <w:rsid w:val="00ED030E"/>
    <w:rsid w:val="00ED2A8D"/>
    <w:rsid w:val="00ED2ACE"/>
    <w:rsid w:val="00ED4450"/>
    <w:rsid w:val="00EE54CB"/>
    <w:rsid w:val="00EE6424"/>
    <w:rsid w:val="00EF1C54"/>
    <w:rsid w:val="00EF404B"/>
    <w:rsid w:val="00F00376"/>
    <w:rsid w:val="00F01F0C"/>
    <w:rsid w:val="00F02A5A"/>
    <w:rsid w:val="00F04569"/>
    <w:rsid w:val="00F11368"/>
    <w:rsid w:val="00F11764"/>
    <w:rsid w:val="00F157E2"/>
    <w:rsid w:val="00F20AFD"/>
    <w:rsid w:val="00F259E2"/>
    <w:rsid w:val="00F36FFC"/>
    <w:rsid w:val="00F41AAF"/>
    <w:rsid w:val="00F41F0B"/>
    <w:rsid w:val="00F45239"/>
    <w:rsid w:val="00F527AC"/>
    <w:rsid w:val="00F5503F"/>
    <w:rsid w:val="00F61D83"/>
    <w:rsid w:val="00F65DD1"/>
    <w:rsid w:val="00F707B3"/>
    <w:rsid w:val="00F71135"/>
    <w:rsid w:val="00F741FE"/>
    <w:rsid w:val="00F74309"/>
    <w:rsid w:val="00F7793E"/>
    <w:rsid w:val="00F8172E"/>
    <w:rsid w:val="00F82C35"/>
    <w:rsid w:val="00F90461"/>
    <w:rsid w:val="00F92765"/>
    <w:rsid w:val="00F93E14"/>
    <w:rsid w:val="00FA312E"/>
    <w:rsid w:val="00FA370D"/>
    <w:rsid w:val="00FA66F1"/>
    <w:rsid w:val="00FB45A9"/>
    <w:rsid w:val="00FC06AF"/>
    <w:rsid w:val="00FC1274"/>
    <w:rsid w:val="00FC378B"/>
    <w:rsid w:val="00FC3977"/>
    <w:rsid w:val="00FD2566"/>
    <w:rsid w:val="00FD2F16"/>
    <w:rsid w:val="00FD6065"/>
    <w:rsid w:val="00FD6084"/>
    <w:rsid w:val="00FD7104"/>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A30B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6802D8"/>
    <w:pPr>
      <w:keepNext/>
      <w:keepLines/>
      <w:numPr>
        <w:ilvl w:val="1"/>
        <w:numId w:val="29"/>
      </w:numPr>
      <w:spacing w:before="120" w:after="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802D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3"/>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3"/>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4"/>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numPr>
        <w:numId w:val="32"/>
      </w:numPr>
      <w:contextualSpacing/>
    </w:pPr>
  </w:style>
  <w:style w:type="character" w:customStyle="1" w:styleId="UnresolvedMention1">
    <w:name w:val="Unresolved Mention1"/>
    <w:basedOn w:val="DefaultParagraphFont"/>
    <w:uiPriority w:val="99"/>
    <w:rsid w:val="00497FDA"/>
    <w:rPr>
      <w:color w:val="605E5C"/>
      <w:shd w:val="clear" w:color="auto" w:fill="E1DFDD"/>
    </w:rPr>
  </w:style>
  <w:style w:type="paragraph" w:styleId="Caption">
    <w:name w:val="caption"/>
    <w:basedOn w:val="Normal"/>
    <w:next w:val="Normal"/>
    <w:uiPriority w:val="35"/>
    <w:unhideWhenUsed/>
    <w:rsid w:val="00497FDA"/>
    <w:pPr>
      <w:spacing w:after="200" w:line="240" w:lineRule="auto"/>
    </w:pPr>
    <w:rPr>
      <w:i/>
      <w:iCs/>
      <w:color w:val="3AAA35" w:themeColor="text2"/>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168805">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 w:id="1386564343">
      <w:bodyDiv w:val="1"/>
      <w:marLeft w:val="0"/>
      <w:marRight w:val="0"/>
      <w:marTop w:val="0"/>
      <w:marBottom w:val="0"/>
      <w:divBdr>
        <w:top w:val="none" w:sz="0" w:space="0" w:color="auto"/>
        <w:left w:val="none" w:sz="0" w:space="0" w:color="auto"/>
        <w:bottom w:val="none" w:sz="0" w:space="0" w:color="auto"/>
        <w:right w:val="none" w:sz="0" w:space="0" w:color="auto"/>
      </w:divBdr>
    </w:div>
    <w:div w:id="1479106569">
      <w:bodyDiv w:val="1"/>
      <w:marLeft w:val="0"/>
      <w:marRight w:val="0"/>
      <w:marTop w:val="0"/>
      <w:marBottom w:val="0"/>
      <w:divBdr>
        <w:top w:val="none" w:sz="0" w:space="0" w:color="auto"/>
        <w:left w:val="none" w:sz="0" w:space="0" w:color="auto"/>
        <w:bottom w:val="none" w:sz="0" w:space="0" w:color="auto"/>
        <w:right w:val="none" w:sz="0" w:space="0" w:color="auto"/>
      </w:divBdr>
    </w:div>
    <w:div w:id="201113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yperlink" Target="https://www.3gpp.org/RAN" TargetMode="External"/><Relationship Id="rId39" Type="http://schemas.openxmlformats.org/officeDocument/2006/relationships/header" Target="header10.xml"/><Relationship Id="rId21" Type="http://schemas.openxmlformats.org/officeDocument/2006/relationships/header" Target="header7.xml"/><Relationship Id="rId34" Type="http://schemas.microsoft.com/office/2016/09/relationships/commentsIds" Target="commentsIds.xml"/><Relationship Id="rId42" Type="http://schemas.openxmlformats.org/officeDocument/2006/relationships/header" Target="header1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4.jpeg"/><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comments" Target="comments.xml"/><Relationship Id="rId37" Type="http://schemas.openxmlformats.org/officeDocument/2006/relationships/hyperlink" Target="https://www.3gpp.org/about-3gpp/about-3gpp" TargetMode="External"/><Relationship Id="rId40"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s://www.3gpp.org/specifications-groups" TargetMode="External"/><Relationship Id="rId36"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mo.org/en/About/strategy/Pages/default.aspx"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s://www.3gpp.org/SA" TargetMode="External"/><Relationship Id="rId30" Type="http://schemas.openxmlformats.org/officeDocument/2006/relationships/hyperlink" Target="https://www.3gpp.org/rubrique34" TargetMode="External"/><Relationship Id="rId35" Type="http://schemas.openxmlformats.org/officeDocument/2006/relationships/hyperlink" Target="http://en.wikipedia.org/wiki/1G"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3gpp.org/Partners" TargetMode="External"/><Relationship Id="rId33" Type="http://schemas.microsoft.com/office/2011/relationships/commentsExtended" Target="commentsExtended.xml"/><Relationship Id="rId38" Type="http://schemas.openxmlformats.org/officeDocument/2006/relationships/hyperlink" Target="https://e-navap.org/attach/%5bENUW%20AP%202020%5d%20Programme%20Book.pdf"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8FE0B-A533-4042-81BE-2E788FF14A2B}"/>
</file>

<file path=customXml/itemProps2.xml><?xml version="1.0" encoding="utf-8"?>
<ds:datastoreItem xmlns:ds="http://schemas.openxmlformats.org/officeDocument/2006/customXml" ds:itemID="{63A4DBA9-CDED-40C8-A2D1-803B0B0BCE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58B569-E74C-4C33-B062-EB891202C73A}">
  <ds:schemaRefs>
    <ds:schemaRef ds:uri="http://schemas.microsoft.com/sharepoint/v3/contenttype/forms"/>
  </ds:schemaRefs>
</ds:datastoreItem>
</file>

<file path=customXml/itemProps4.xml><?xml version="1.0" encoding="utf-8"?>
<ds:datastoreItem xmlns:ds="http://schemas.openxmlformats.org/officeDocument/2006/customXml" ds:itemID="{013A9E18-A6C3-4B0A-A644-64212FBCF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2582</Words>
  <Characters>14720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17268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2021-03-22T12:26:00Z</dcterms:created>
  <dcterms:modified xsi:type="dcterms:W3CDTF">2021-03-22T16:12:00Z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